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90D88B" w14:textId="77777777" w:rsidR="008967C3" w:rsidRPr="003049C0" w:rsidRDefault="003049C0" w:rsidP="0080664B">
      <w:pPr>
        <w:ind w:left="0" w:firstLine="0"/>
        <w:jc w:val="right"/>
        <w:rPr>
          <w:sz w:val="18"/>
        </w:rPr>
      </w:pPr>
      <w:r w:rsidRPr="003049C0">
        <w:rPr>
          <w:rFonts w:hint="eastAsia"/>
          <w:sz w:val="18"/>
        </w:rPr>
        <w:t xml:space="preserve">許可番号（第　　　</w:t>
      </w:r>
      <w:commentRangeStart w:id="0"/>
      <w:r w:rsidRPr="003049C0">
        <w:rPr>
          <w:rFonts w:hint="eastAsia"/>
          <w:sz w:val="18"/>
        </w:rPr>
        <w:t>号</w:t>
      </w:r>
      <w:commentRangeEnd w:id="0"/>
      <w:r w:rsidR="00DB72C3">
        <w:rPr>
          <w:rStyle w:val="a7"/>
        </w:rPr>
        <w:commentReference w:id="0"/>
      </w:r>
      <w:r w:rsidRPr="003049C0">
        <w:rPr>
          <w:rFonts w:hint="eastAsia"/>
          <w:sz w:val="18"/>
        </w:rPr>
        <w:t>）</w:t>
      </w:r>
    </w:p>
    <w:p w14:paraId="18D03FF7" w14:textId="77777777" w:rsidR="003049C0" w:rsidRDefault="003049C0" w:rsidP="0080664B">
      <w:pPr>
        <w:ind w:left="0" w:firstLine="0"/>
        <w:jc w:val="center"/>
      </w:pPr>
      <w:r>
        <w:rPr>
          <w:rFonts w:hint="eastAsia"/>
        </w:rPr>
        <w:t>受　託　研　究　契　約　書</w:t>
      </w:r>
    </w:p>
    <w:p w14:paraId="083296B0" w14:textId="77777777" w:rsidR="003049C0" w:rsidRDefault="003049C0" w:rsidP="0080664B">
      <w:pPr>
        <w:ind w:left="0" w:firstLine="0"/>
      </w:pPr>
    </w:p>
    <w:p w14:paraId="17CB9B02" w14:textId="77777777" w:rsidR="003049C0" w:rsidRDefault="006C1DE8" w:rsidP="0080664B">
      <w:pPr>
        <w:ind w:left="0" w:firstLine="0"/>
        <w:jc w:val="left"/>
        <w:rPr>
          <w:rFonts w:ascii="ＭＳ 明朝"/>
        </w:rPr>
      </w:pPr>
      <w:r>
        <w:rPr>
          <w:rFonts w:hint="eastAsia"/>
        </w:rPr>
        <w:t xml:space="preserve">　受託者国立大学法人徳島大学</w:t>
      </w:r>
      <w:r w:rsidR="003049C0">
        <w:rPr>
          <w:rFonts w:hint="eastAsia"/>
        </w:rPr>
        <w:t xml:space="preserve">（以下「甲」という。）と委託者　　　　　　　　　　　　　　　　　　　　　　　　</w:t>
      </w:r>
      <w:r w:rsidR="003049C0">
        <w:t xml:space="preserve"> </w:t>
      </w:r>
      <w:r w:rsidR="003049C0">
        <w:rPr>
          <w:rFonts w:hint="eastAsia"/>
        </w:rPr>
        <w:t>（以下「乙」という。）</w:t>
      </w:r>
      <w:r w:rsidR="0080664B">
        <w:rPr>
          <w:rFonts w:hint="eastAsia"/>
        </w:rPr>
        <w:t>と調査業務受託者　　　　　　　　　　　　　　　　　　　　　　（以下「丙」という。）</w:t>
      </w:r>
      <w:r w:rsidR="003049C0">
        <w:rPr>
          <w:rFonts w:hint="eastAsia"/>
        </w:rPr>
        <w:t>は，</w:t>
      </w:r>
      <w:r w:rsidR="00DB72C3">
        <w:rPr>
          <w:rFonts w:hint="eastAsia"/>
        </w:rPr>
        <w:t>医薬品，医療機器等の品質，有効性及び安全性の確保等に関する法律</w:t>
      </w:r>
      <w:r w:rsidR="003049C0">
        <w:rPr>
          <w:rFonts w:hint="eastAsia"/>
        </w:rPr>
        <w:t>及び医薬品の製造販売後の調査及び試験の実施の基準に関する省令（平成１６年厚生労働省令第１７１号）（以下「ＧＰＳＰ</w:t>
      </w:r>
      <w:r w:rsidR="00DB72C3">
        <w:rPr>
          <w:rFonts w:hint="eastAsia"/>
        </w:rPr>
        <w:t>省令</w:t>
      </w:r>
      <w:r w:rsidR="003049C0">
        <w:rPr>
          <w:rFonts w:hint="eastAsia"/>
        </w:rPr>
        <w:t>等」という。）を遵守し，医薬品の製造販売後調査等の実施について次の条項によって受託研究契約を結ぶものとする。</w:t>
      </w:r>
    </w:p>
    <w:p w14:paraId="7906509F" w14:textId="77777777" w:rsidR="003049C0" w:rsidRDefault="003049C0" w:rsidP="0080664B">
      <w:pPr>
        <w:rPr>
          <w:rFonts w:ascii="ＭＳ 明朝"/>
        </w:rPr>
      </w:pPr>
      <w:r>
        <w:rPr>
          <w:rFonts w:hint="eastAsia"/>
        </w:rPr>
        <w:t>（調査課題名等）</w:t>
      </w:r>
    </w:p>
    <w:p w14:paraId="024FED1C" w14:textId="54C39A44" w:rsidR="003049C0" w:rsidRDefault="003049C0" w:rsidP="0080664B">
      <w:pPr>
        <w:rPr>
          <w:rFonts w:ascii="ＭＳ 明朝"/>
        </w:rPr>
      </w:pPr>
      <w:r>
        <w:rPr>
          <w:rFonts w:hint="eastAsia"/>
        </w:rPr>
        <w:t>第１条　甲は，次の調査</w:t>
      </w:r>
      <w:ins w:id="1" w:author="yamagami makiko" w:date="2016-04-25T10:49:00Z">
        <w:r w:rsidR="005C3B18">
          <w:rPr>
            <w:rFonts w:hint="eastAsia"/>
          </w:rPr>
          <w:t>（以下「本調査」という。）</w:t>
        </w:r>
      </w:ins>
      <w:r>
        <w:rPr>
          <w:rFonts w:hint="eastAsia"/>
        </w:rPr>
        <w:t>を乙の委託により実施するものとする。</w:t>
      </w:r>
    </w:p>
    <w:p w14:paraId="4F47FCB3" w14:textId="77777777" w:rsidR="003049C0" w:rsidRDefault="003049C0" w:rsidP="0080664B">
      <w:pPr>
        <w:rPr>
          <w:rFonts w:ascii="ＭＳ 明朝"/>
        </w:rPr>
      </w:pPr>
      <w:r>
        <w:t xml:space="preserve"> </w:t>
      </w:r>
      <w:r>
        <w:rPr>
          <w:rFonts w:hint="eastAsia"/>
        </w:rPr>
        <w:t>（１）調査課題名</w:t>
      </w:r>
    </w:p>
    <w:p w14:paraId="17B63B58" w14:textId="77777777" w:rsidR="003049C0" w:rsidRDefault="003049C0" w:rsidP="0080664B">
      <w:pPr>
        <w:rPr>
          <w:rFonts w:ascii="ＭＳ 明朝"/>
        </w:rPr>
      </w:pPr>
    </w:p>
    <w:p w14:paraId="450F610E" w14:textId="77777777" w:rsidR="003049C0" w:rsidRDefault="003049C0" w:rsidP="0080664B">
      <w:pPr>
        <w:rPr>
          <w:rFonts w:ascii="ＭＳ 明朝"/>
        </w:rPr>
      </w:pPr>
    </w:p>
    <w:p w14:paraId="7A0B37DD" w14:textId="77777777" w:rsidR="003049C0" w:rsidRDefault="003049C0" w:rsidP="0080664B">
      <w:pPr>
        <w:rPr>
          <w:rFonts w:ascii="ＭＳ 明朝"/>
        </w:rPr>
      </w:pPr>
      <w:r>
        <w:t xml:space="preserve"> </w:t>
      </w:r>
      <w:r>
        <w:rPr>
          <w:rFonts w:hint="eastAsia"/>
        </w:rPr>
        <w:t>（２）調査目的及び内容</w:t>
      </w:r>
    </w:p>
    <w:p w14:paraId="1B6B1B10" w14:textId="77777777" w:rsidR="003049C0" w:rsidRDefault="003049C0" w:rsidP="0080664B">
      <w:pPr>
        <w:rPr>
          <w:rFonts w:ascii="ＭＳ 明朝"/>
        </w:rPr>
      </w:pPr>
    </w:p>
    <w:p w14:paraId="76F9FF5D" w14:textId="77777777" w:rsidR="003049C0" w:rsidRDefault="003049C0" w:rsidP="0080664B">
      <w:pPr>
        <w:rPr>
          <w:rFonts w:ascii="ＭＳ 明朝"/>
        </w:rPr>
      </w:pPr>
    </w:p>
    <w:p w14:paraId="6FC688B8" w14:textId="77777777" w:rsidR="003049C0" w:rsidRDefault="003049C0" w:rsidP="0080664B">
      <w:pPr>
        <w:rPr>
          <w:rFonts w:ascii="ＭＳ 明朝"/>
        </w:rPr>
      </w:pPr>
      <w:r>
        <w:t xml:space="preserve"> </w:t>
      </w:r>
      <w:r w:rsidR="00830E0B">
        <w:rPr>
          <w:rFonts w:hint="eastAsia"/>
        </w:rPr>
        <w:t xml:space="preserve">（３）調査に要する経費　　　</w:t>
      </w:r>
      <w:r w:rsidR="00830E0B">
        <w:rPr>
          <w:rFonts w:hint="eastAsia"/>
        </w:rPr>
        <w:t xml:space="preserve"> </w:t>
      </w:r>
      <w:r>
        <w:rPr>
          <w:rFonts w:hint="eastAsia"/>
        </w:rPr>
        <w:t>金　　　　　　　円也</w:t>
      </w:r>
      <w:r w:rsidR="001452AE" w:rsidRPr="001452AE">
        <w:rPr>
          <w:rFonts w:hint="eastAsia"/>
          <w:sz w:val="18"/>
          <w:szCs w:val="18"/>
        </w:rPr>
        <w:t>（消費税</w:t>
      </w:r>
      <w:r w:rsidR="00B86184">
        <w:rPr>
          <w:rFonts w:hint="eastAsia"/>
          <w:sz w:val="18"/>
          <w:szCs w:val="18"/>
        </w:rPr>
        <w:t>額及び地方消費税額</w:t>
      </w:r>
      <w:r w:rsidR="001452AE" w:rsidRPr="001452AE">
        <w:rPr>
          <w:rFonts w:hint="eastAsia"/>
          <w:sz w:val="18"/>
          <w:szCs w:val="18"/>
        </w:rPr>
        <w:t>を除く）</w:t>
      </w:r>
    </w:p>
    <w:p w14:paraId="2E77F773" w14:textId="77777777" w:rsidR="003049C0" w:rsidRDefault="003049C0" w:rsidP="0080664B">
      <w:pPr>
        <w:rPr>
          <w:rFonts w:ascii="ＭＳ 明朝"/>
        </w:rPr>
      </w:pPr>
    </w:p>
    <w:p w14:paraId="4B5CD350" w14:textId="30FA26AE" w:rsidR="003049C0" w:rsidRDefault="003049C0" w:rsidP="0080664B">
      <w:pPr>
        <w:rPr>
          <w:rFonts w:ascii="ＭＳ 明朝"/>
        </w:rPr>
      </w:pPr>
      <w:r>
        <w:t xml:space="preserve"> </w:t>
      </w:r>
      <w:r>
        <w:rPr>
          <w:rFonts w:hint="eastAsia"/>
        </w:rPr>
        <w:t xml:space="preserve">（４）調査期間　　　　　</w:t>
      </w:r>
      <w:r>
        <w:t xml:space="preserve">  </w:t>
      </w:r>
      <w:r w:rsidR="00830E0B">
        <w:rPr>
          <w:rFonts w:hint="eastAsia"/>
        </w:rPr>
        <w:t xml:space="preserve">  </w:t>
      </w:r>
      <w:r>
        <w:t xml:space="preserve"> </w:t>
      </w:r>
      <w:r>
        <w:rPr>
          <w:rFonts w:hint="eastAsia"/>
        </w:rPr>
        <w:t>調査に要する経費支払日の翌日</w:t>
      </w:r>
      <w:r>
        <w:rPr>
          <w:rFonts w:hint="eastAsia"/>
          <w:sz w:val="20"/>
          <w:szCs w:val="20"/>
        </w:rPr>
        <w:t>から</w:t>
      </w:r>
      <w:r w:rsidR="008E7F17" w:rsidRPr="008E7F17">
        <w:rPr>
          <w:rFonts w:hint="eastAsia"/>
          <w:b/>
          <w:sz w:val="20"/>
          <w:szCs w:val="20"/>
          <w:u w:val="single"/>
        </w:rPr>
        <w:t>西暦</w:t>
      </w:r>
      <w:r w:rsidR="00666223">
        <w:rPr>
          <w:rFonts w:hint="eastAsia"/>
          <w:sz w:val="20"/>
          <w:szCs w:val="20"/>
        </w:rPr>
        <w:t xml:space="preserve">　</w:t>
      </w:r>
      <w:r>
        <w:rPr>
          <w:rFonts w:hint="eastAsia"/>
        </w:rPr>
        <w:t xml:space="preserve">　　年　　月　　日</w:t>
      </w:r>
      <w:r>
        <w:rPr>
          <w:rFonts w:hint="eastAsia"/>
          <w:sz w:val="20"/>
          <w:szCs w:val="20"/>
        </w:rPr>
        <w:t>まで</w:t>
      </w:r>
    </w:p>
    <w:p w14:paraId="43238A6A" w14:textId="77777777" w:rsidR="003049C0" w:rsidRDefault="003049C0" w:rsidP="0080664B">
      <w:pPr>
        <w:rPr>
          <w:rFonts w:ascii="ＭＳ 明朝"/>
        </w:rPr>
      </w:pPr>
    </w:p>
    <w:p w14:paraId="4581E2FE" w14:textId="77777777" w:rsidR="003049C0" w:rsidRDefault="003049C0" w:rsidP="0080664B">
      <w:pPr>
        <w:rPr>
          <w:rFonts w:ascii="ＭＳ 明朝"/>
        </w:rPr>
      </w:pPr>
      <w:r>
        <w:t xml:space="preserve"> </w:t>
      </w:r>
      <w:r>
        <w:rPr>
          <w:rFonts w:hint="eastAsia"/>
        </w:rPr>
        <w:t>（５）目標とする被験者数　　　　　　　　例</w:t>
      </w:r>
    </w:p>
    <w:p w14:paraId="22EE05FD" w14:textId="77777777" w:rsidR="003049C0" w:rsidRDefault="003049C0" w:rsidP="0080664B">
      <w:pPr>
        <w:rPr>
          <w:rFonts w:ascii="ＭＳ 明朝"/>
        </w:rPr>
      </w:pPr>
    </w:p>
    <w:p w14:paraId="20687AFA" w14:textId="77777777" w:rsidR="003049C0" w:rsidRDefault="003049C0" w:rsidP="0080664B">
      <w:pPr>
        <w:rPr>
          <w:rFonts w:ascii="ＭＳ 明朝"/>
        </w:rPr>
      </w:pPr>
      <w:r>
        <w:t xml:space="preserve"> </w:t>
      </w:r>
      <w:r w:rsidR="00830E0B">
        <w:rPr>
          <w:rFonts w:hint="eastAsia"/>
        </w:rPr>
        <w:t xml:space="preserve">（６）実施医療機関の名称等　</w:t>
      </w:r>
      <w:r w:rsidR="00830E0B">
        <w:rPr>
          <w:rFonts w:hint="eastAsia"/>
        </w:rPr>
        <w:t xml:space="preserve"> </w:t>
      </w:r>
      <w:r>
        <w:rPr>
          <w:rFonts w:hint="eastAsia"/>
        </w:rPr>
        <w:t>徳島県徳島市蔵本町２丁目５０番地の１</w:t>
      </w:r>
    </w:p>
    <w:p w14:paraId="634287E8" w14:textId="4EB7D68E" w:rsidR="003049C0" w:rsidRDefault="00830E0B" w:rsidP="0080664B">
      <w:pPr>
        <w:rPr>
          <w:rFonts w:ascii="ＭＳ 明朝"/>
        </w:rPr>
      </w:pPr>
      <w:r>
        <w:rPr>
          <w:rFonts w:hint="eastAsia"/>
        </w:rPr>
        <w:t xml:space="preserve">　　　　　　　　　　　　　　</w:t>
      </w:r>
      <w:r>
        <w:rPr>
          <w:rFonts w:hint="eastAsia"/>
        </w:rPr>
        <w:t xml:space="preserve"> </w:t>
      </w:r>
      <w:r w:rsidR="003049C0">
        <w:t xml:space="preserve"> </w:t>
      </w:r>
      <w:r w:rsidR="003049C0">
        <w:rPr>
          <w:rFonts w:hint="eastAsia"/>
        </w:rPr>
        <w:t xml:space="preserve">徳島大学病院　病院長　</w:t>
      </w:r>
      <w:r w:rsidR="008E7F17" w:rsidRPr="008E7F17">
        <w:rPr>
          <w:rFonts w:hint="eastAsia"/>
          <w:b/>
          <w:u w:val="single"/>
        </w:rPr>
        <w:t>（病院長名）</w:t>
      </w:r>
    </w:p>
    <w:p w14:paraId="0A64CD3D" w14:textId="77777777" w:rsidR="003049C0" w:rsidRPr="00830E0B" w:rsidRDefault="003049C0" w:rsidP="0080664B">
      <w:pPr>
        <w:rPr>
          <w:rFonts w:ascii="ＭＳ 明朝"/>
        </w:rPr>
      </w:pPr>
    </w:p>
    <w:p w14:paraId="58225D99" w14:textId="77777777" w:rsidR="003049C0" w:rsidRDefault="003049C0" w:rsidP="0080664B">
      <w:pPr>
        <w:rPr>
          <w:rFonts w:ascii="ＭＳ 明朝"/>
        </w:rPr>
      </w:pPr>
      <w:r>
        <w:t xml:space="preserve"> </w:t>
      </w:r>
      <w:r w:rsidR="00830E0B">
        <w:rPr>
          <w:rFonts w:hint="eastAsia"/>
        </w:rPr>
        <w:t xml:space="preserve">（７）責任医師　　　　　　</w:t>
      </w:r>
      <w:r w:rsidR="00830E0B">
        <w:rPr>
          <w:rFonts w:hint="eastAsia"/>
        </w:rPr>
        <w:t xml:space="preserve"> </w:t>
      </w:r>
      <w:r>
        <w:rPr>
          <w:rFonts w:hint="eastAsia"/>
        </w:rPr>
        <w:t xml:space="preserve">　所属　　　　　</w:t>
      </w:r>
      <w:r>
        <w:t xml:space="preserve"> </w:t>
      </w:r>
      <w:r>
        <w:rPr>
          <w:rFonts w:hint="eastAsia"/>
        </w:rPr>
        <w:t>職名　　　　　　氏名</w:t>
      </w:r>
    </w:p>
    <w:p w14:paraId="396D9884" w14:textId="77777777" w:rsidR="003049C0" w:rsidRDefault="003049C0" w:rsidP="0080664B">
      <w:pPr>
        <w:rPr>
          <w:rFonts w:ascii="ＭＳ 明朝"/>
        </w:rPr>
      </w:pPr>
      <w:r>
        <w:rPr>
          <w:rFonts w:hint="eastAsia"/>
        </w:rPr>
        <w:t xml:space="preserve">　</w:t>
      </w:r>
    </w:p>
    <w:p w14:paraId="3C80C2F1" w14:textId="77777777" w:rsidR="003049C0" w:rsidRDefault="003049C0" w:rsidP="0080664B">
      <w:r>
        <w:t xml:space="preserve"> </w:t>
      </w:r>
      <w:r>
        <w:rPr>
          <w:rFonts w:hint="eastAsia"/>
        </w:rPr>
        <w:t>（</w:t>
      </w:r>
      <w:r w:rsidR="00D70CD9">
        <w:rPr>
          <w:rFonts w:hint="eastAsia"/>
        </w:rPr>
        <w:t>８</w:t>
      </w:r>
      <w:r>
        <w:rPr>
          <w:rFonts w:hint="eastAsia"/>
        </w:rPr>
        <w:t>）提供物品</w:t>
      </w:r>
    </w:p>
    <w:p w14:paraId="32C359DD" w14:textId="77777777" w:rsidR="0080664B" w:rsidRDefault="0080664B" w:rsidP="0080664B">
      <w:pPr>
        <w:rPr>
          <w:rFonts w:ascii="ＭＳ 明朝"/>
        </w:rPr>
      </w:pPr>
    </w:p>
    <w:p w14:paraId="0B5B439D" w14:textId="77777777" w:rsidR="0080664B" w:rsidRDefault="0080664B" w:rsidP="0080664B">
      <w:r>
        <w:rPr>
          <w:rFonts w:hint="eastAsia"/>
        </w:rPr>
        <w:t>（業務の範囲）</w:t>
      </w:r>
    </w:p>
    <w:p w14:paraId="473D86B9" w14:textId="77777777" w:rsidR="0080664B" w:rsidRDefault="0080664B" w:rsidP="0080664B">
      <w:r>
        <w:rPr>
          <w:rFonts w:hint="eastAsia"/>
        </w:rPr>
        <w:t>第２条　丙は，乙の委託により次の業務を実施する。</w:t>
      </w:r>
    </w:p>
    <w:p w14:paraId="1E6632E3" w14:textId="77777777" w:rsidR="0080664B" w:rsidRDefault="0080664B" w:rsidP="0080664B">
      <w:r>
        <w:rPr>
          <w:rFonts w:hint="eastAsia"/>
        </w:rPr>
        <w:t xml:space="preserve">　（１）</w:t>
      </w:r>
    </w:p>
    <w:p w14:paraId="51BAF379" w14:textId="77777777" w:rsidR="0080664B" w:rsidRDefault="0080664B" w:rsidP="0080664B">
      <w:r>
        <w:rPr>
          <w:rFonts w:hint="eastAsia"/>
        </w:rPr>
        <w:t xml:space="preserve">　（２）</w:t>
      </w:r>
    </w:p>
    <w:p w14:paraId="0C1B4DF7" w14:textId="77777777" w:rsidR="0080664B" w:rsidRDefault="0080664B" w:rsidP="0080664B">
      <w:r>
        <w:rPr>
          <w:rFonts w:hint="eastAsia"/>
        </w:rPr>
        <w:t xml:space="preserve">　（３）</w:t>
      </w:r>
    </w:p>
    <w:p w14:paraId="0E8AAA84" w14:textId="77777777" w:rsidR="0080664B" w:rsidRDefault="0080664B" w:rsidP="0080664B">
      <w:r>
        <w:rPr>
          <w:rFonts w:hint="eastAsia"/>
        </w:rPr>
        <w:t xml:space="preserve">　（４）</w:t>
      </w:r>
    </w:p>
    <w:p w14:paraId="78BC3CC0" w14:textId="77777777" w:rsidR="0080664B" w:rsidRDefault="0080664B" w:rsidP="0080664B">
      <w:r>
        <w:rPr>
          <w:rFonts w:hint="eastAsia"/>
        </w:rPr>
        <w:t xml:space="preserve">　（５）</w:t>
      </w:r>
    </w:p>
    <w:p w14:paraId="687397CB" w14:textId="77777777" w:rsidR="0080664B" w:rsidRDefault="0080664B" w:rsidP="0080664B">
      <w:r>
        <w:rPr>
          <w:rFonts w:hint="eastAsia"/>
        </w:rPr>
        <w:t xml:space="preserve">　（６）</w:t>
      </w:r>
    </w:p>
    <w:p w14:paraId="3593454D" w14:textId="77777777" w:rsidR="0080664B" w:rsidRDefault="0080664B" w:rsidP="0080664B">
      <w:r>
        <w:rPr>
          <w:rFonts w:hint="eastAsia"/>
        </w:rPr>
        <w:t xml:space="preserve">　（７）</w:t>
      </w:r>
    </w:p>
    <w:p w14:paraId="6DD66CCB" w14:textId="77777777" w:rsidR="0080664B" w:rsidRDefault="0080664B" w:rsidP="0080664B">
      <w:r>
        <w:rPr>
          <w:rFonts w:hint="eastAsia"/>
        </w:rPr>
        <w:t xml:space="preserve">　（８）</w:t>
      </w:r>
    </w:p>
    <w:p w14:paraId="56188F12" w14:textId="77777777" w:rsidR="0080664B" w:rsidRDefault="0080664B" w:rsidP="0080664B">
      <w:r>
        <w:rPr>
          <w:rFonts w:hint="eastAsia"/>
        </w:rPr>
        <w:t xml:space="preserve">　（９）</w:t>
      </w:r>
    </w:p>
    <w:p w14:paraId="073591F7" w14:textId="77777777" w:rsidR="0080664B" w:rsidRDefault="0080664B" w:rsidP="0080664B">
      <w:r>
        <w:rPr>
          <w:rFonts w:hint="eastAsia"/>
        </w:rPr>
        <w:t xml:space="preserve">　（１０）</w:t>
      </w:r>
    </w:p>
    <w:p w14:paraId="2D2D5DD7" w14:textId="77777777" w:rsidR="0080664B" w:rsidRDefault="0080664B" w:rsidP="0080664B">
      <w:r>
        <w:rPr>
          <w:rFonts w:hint="eastAsia"/>
        </w:rPr>
        <w:t>２　委託業務の詳細は，乙丙間で別に定める契約による。</w:t>
      </w:r>
    </w:p>
    <w:p w14:paraId="4075C1EB" w14:textId="77777777" w:rsidR="0080664B" w:rsidRDefault="0080664B" w:rsidP="0080664B"/>
    <w:p w14:paraId="009D32C9" w14:textId="77777777" w:rsidR="003049C0" w:rsidRDefault="003049C0" w:rsidP="00496457">
      <w:pPr>
        <w:rPr>
          <w:rFonts w:ascii="ＭＳ 明朝"/>
        </w:rPr>
      </w:pPr>
      <w:r>
        <w:rPr>
          <w:rFonts w:hint="eastAsia"/>
        </w:rPr>
        <w:t>（経費の支払い）</w:t>
      </w:r>
    </w:p>
    <w:p w14:paraId="29B1F767" w14:textId="77777777" w:rsidR="00496457" w:rsidRDefault="00496457" w:rsidP="00496457">
      <w:pPr>
        <w:ind w:left="202" w:hangingChars="100" w:hanging="202"/>
        <w:rPr>
          <w:rFonts w:ascii="ＭＳ 明朝"/>
        </w:rPr>
      </w:pPr>
      <w:r>
        <w:rPr>
          <w:rFonts w:hint="eastAsia"/>
        </w:rPr>
        <w:t>第３条　乙は，前条の調査に要する経費（以下「研究経費」という。）を甲の発する請求書により以下のとおり指定の期日までに支払わなければならない。</w:t>
      </w:r>
    </w:p>
    <w:p w14:paraId="2B6CEE9B" w14:textId="77777777" w:rsidR="00496457" w:rsidRDefault="00496457" w:rsidP="00496457">
      <w:pPr>
        <w:ind w:left="202" w:hangingChars="100" w:hanging="202"/>
        <w:rPr>
          <w:rFonts w:ascii="ＭＳ 明朝"/>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1476"/>
        <w:gridCol w:w="3270"/>
        <w:gridCol w:w="2637"/>
      </w:tblGrid>
      <w:tr w:rsidR="00496457" w14:paraId="08FA4C1B" w14:textId="77777777" w:rsidTr="00496457">
        <w:tc>
          <w:tcPr>
            <w:tcW w:w="1476" w:type="dxa"/>
            <w:tcBorders>
              <w:top w:val="single" w:sz="4" w:space="0" w:color="000000"/>
              <w:left w:val="single" w:sz="4" w:space="0" w:color="000000"/>
              <w:bottom w:val="single" w:sz="4" w:space="0" w:color="000000"/>
              <w:right w:val="single" w:sz="4" w:space="0" w:color="000000"/>
            </w:tcBorders>
            <w:hideMark/>
          </w:tcPr>
          <w:p w14:paraId="0D0A7A87" w14:textId="77777777" w:rsidR="00496457" w:rsidRDefault="00496457" w:rsidP="00496457">
            <w:pPr>
              <w:suppressAutoHyphens/>
              <w:kinsoku w:val="0"/>
              <w:autoSpaceDE w:val="0"/>
              <w:autoSpaceDN w:val="0"/>
              <w:ind w:left="202" w:hangingChars="100" w:hanging="202"/>
              <w:jc w:val="center"/>
              <w:rPr>
                <w:rFonts w:ascii="ＭＳ 明朝"/>
              </w:rPr>
            </w:pPr>
            <w:r>
              <w:rPr>
                <w:rFonts w:hint="eastAsia"/>
              </w:rPr>
              <w:t>区分</w:t>
            </w:r>
          </w:p>
        </w:tc>
        <w:tc>
          <w:tcPr>
            <w:tcW w:w="3270" w:type="dxa"/>
            <w:tcBorders>
              <w:top w:val="single" w:sz="4" w:space="0" w:color="000000"/>
              <w:left w:val="single" w:sz="4" w:space="0" w:color="000000"/>
              <w:bottom w:val="single" w:sz="4" w:space="0" w:color="000000"/>
              <w:right w:val="single" w:sz="4" w:space="0" w:color="000000"/>
            </w:tcBorders>
            <w:hideMark/>
          </w:tcPr>
          <w:p w14:paraId="660B5070" w14:textId="77777777" w:rsidR="00496457" w:rsidRDefault="00496457" w:rsidP="00496457">
            <w:pPr>
              <w:suppressAutoHyphens/>
              <w:kinsoku w:val="0"/>
              <w:autoSpaceDE w:val="0"/>
              <w:autoSpaceDN w:val="0"/>
              <w:ind w:left="202" w:hangingChars="100" w:hanging="202"/>
              <w:jc w:val="center"/>
              <w:rPr>
                <w:rFonts w:ascii="ＭＳ 明朝"/>
              </w:rPr>
            </w:pPr>
            <w:r>
              <w:rPr>
                <w:rFonts w:hint="eastAsia"/>
              </w:rPr>
              <w:t>支払時期</w:t>
            </w:r>
          </w:p>
        </w:tc>
        <w:tc>
          <w:tcPr>
            <w:tcW w:w="2637" w:type="dxa"/>
            <w:tcBorders>
              <w:top w:val="single" w:sz="4" w:space="0" w:color="000000"/>
              <w:left w:val="single" w:sz="4" w:space="0" w:color="000000"/>
              <w:bottom w:val="single" w:sz="4" w:space="0" w:color="000000"/>
              <w:right w:val="single" w:sz="4" w:space="0" w:color="000000"/>
            </w:tcBorders>
            <w:hideMark/>
          </w:tcPr>
          <w:p w14:paraId="5B19D481" w14:textId="77777777" w:rsidR="00496457" w:rsidRDefault="00496457" w:rsidP="00496457">
            <w:pPr>
              <w:suppressAutoHyphens/>
              <w:kinsoku w:val="0"/>
              <w:autoSpaceDE w:val="0"/>
              <w:autoSpaceDN w:val="0"/>
              <w:ind w:left="202" w:hangingChars="100" w:hanging="202"/>
              <w:jc w:val="center"/>
              <w:rPr>
                <w:rFonts w:ascii="ＭＳ 明朝"/>
              </w:rPr>
            </w:pPr>
            <w:r>
              <w:rPr>
                <w:rFonts w:hint="eastAsia"/>
              </w:rPr>
              <w:t>分割支払額</w:t>
            </w:r>
          </w:p>
        </w:tc>
      </w:tr>
      <w:tr w:rsidR="00496457" w14:paraId="767B51D0" w14:textId="77777777" w:rsidTr="00496457">
        <w:tc>
          <w:tcPr>
            <w:tcW w:w="1476" w:type="dxa"/>
            <w:tcBorders>
              <w:top w:val="single" w:sz="4" w:space="0" w:color="000000"/>
              <w:left w:val="single" w:sz="4" w:space="0" w:color="000000"/>
              <w:bottom w:val="single" w:sz="4" w:space="0" w:color="000000"/>
              <w:right w:val="single" w:sz="4" w:space="0" w:color="000000"/>
            </w:tcBorders>
            <w:hideMark/>
          </w:tcPr>
          <w:p w14:paraId="0546693A" w14:textId="77777777" w:rsidR="00496457" w:rsidRDefault="00496457" w:rsidP="00496457">
            <w:pPr>
              <w:suppressAutoHyphens/>
              <w:kinsoku w:val="0"/>
              <w:autoSpaceDE w:val="0"/>
              <w:autoSpaceDN w:val="0"/>
              <w:ind w:left="202" w:hangingChars="100" w:hanging="202"/>
              <w:jc w:val="center"/>
              <w:rPr>
                <w:rFonts w:ascii="ＭＳ 明朝"/>
              </w:rPr>
            </w:pPr>
            <w:r>
              <w:rPr>
                <w:rFonts w:hint="eastAsia"/>
              </w:rPr>
              <w:t>第１回</w:t>
            </w:r>
          </w:p>
        </w:tc>
        <w:tc>
          <w:tcPr>
            <w:tcW w:w="3270" w:type="dxa"/>
            <w:tcBorders>
              <w:top w:val="single" w:sz="4" w:space="0" w:color="000000"/>
              <w:left w:val="single" w:sz="4" w:space="0" w:color="000000"/>
              <w:bottom w:val="single" w:sz="4" w:space="0" w:color="000000"/>
              <w:right w:val="single" w:sz="4" w:space="0" w:color="000000"/>
            </w:tcBorders>
            <w:hideMark/>
          </w:tcPr>
          <w:p w14:paraId="793F7922" w14:textId="0B8E303C" w:rsidR="00496457" w:rsidRDefault="008E7F17" w:rsidP="008E7F17">
            <w:pPr>
              <w:suppressAutoHyphens/>
              <w:kinsoku w:val="0"/>
              <w:autoSpaceDE w:val="0"/>
              <w:autoSpaceDN w:val="0"/>
              <w:ind w:left="202" w:hangingChars="100" w:hanging="202"/>
              <w:jc w:val="left"/>
              <w:rPr>
                <w:rFonts w:ascii="ＭＳ 明朝"/>
              </w:rPr>
            </w:pPr>
            <w:r w:rsidRPr="008E7F17">
              <w:rPr>
                <w:rFonts w:hint="eastAsia"/>
                <w:b/>
                <w:u w:val="single"/>
              </w:rPr>
              <w:t>西暦</w:t>
            </w:r>
            <w:r w:rsidR="00666223">
              <w:rPr>
                <w:rFonts w:hint="eastAsia"/>
              </w:rPr>
              <w:t xml:space="preserve">　</w:t>
            </w:r>
            <w:r w:rsidR="00496457">
              <w:rPr>
                <w:rFonts w:hint="eastAsia"/>
              </w:rPr>
              <w:t xml:space="preserve">　　年　　月　　日まで</w:t>
            </w:r>
          </w:p>
        </w:tc>
        <w:tc>
          <w:tcPr>
            <w:tcW w:w="2637" w:type="dxa"/>
            <w:tcBorders>
              <w:top w:val="single" w:sz="4" w:space="0" w:color="000000"/>
              <w:left w:val="single" w:sz="4" w:space="0" w:color="000000"/>
              <w:bottom w:val="single" w:sz="4" w:space="0" w:color="000000"/>
              <w:right w:val="single" w:sz="4" w:space="0" w:color="000000"/>
            </w:tcBorders>
            <w:hideMark/>
          </w:tcPr>
          <w:p w14:paraId="13170DDB" w14:textId="77777777" w:rsidR="00496457" w:rsidRDefault="00496457" w:rsidP="00496457">
            <w:pPr>
              <w:suppressAutoHyphens/>
              <w:kinsoku w:val="0"/>
              <w:autoSpaceDE w:val="0"/>
              <w:autoSpaceDN w:val="0"/>
              <w:ind w:left="202" w:hangingChars="100" w:hanging="202"/>
              <w:jc w:val="right"/>
              <w:rPr>
                <w:rFonts w:ascii="ＭＳ 明朝"/>
              </w:rPr>
            </w:pPr>
            <w:r>
              <w:rPr>
                <w:rFonts w:hint="eastAsia"/>
              </w:rPr>
              <w:t>円</w:t>
            </w:r>
          </w:p>
        </w:tc>
      </w:tr>
      <w:tr w:rsidR="00496457" w14:paraId="40F5601D" w14:textId="77777777" w:rsidTr="00496457">
        <w:tc>
          <w:tcPr>
            <w:tcW w:w="1476" w:type="dxa"/>
            <w:tcBorders>
              <w:top w:val="single" w:sz="4" w:space="0" w:color="000000"/>
              <w:left w:val="single" w:sz="4" w:space="0" w:color="000000"/>
              <w:bottom w:val="single" w:sz="4" w:space="0" w:color="000000"/>
              <w:right w:val="single" w:sz="4" w:space="0" w:color="000000"/>
            </w:tcBorders>
            <w:hideMark/>
          </w:tcPr>
          <w:p w14:paraId="73FE8ECC" w14:textId="77777777" w:rsidR="00496457" w:rsidRDefault="00496457" w:rsidP="00496457">
            <w:pPr>
              <w:suppressAutoHyphens/>
              <w:kinsoku w:val="0"/>
              <w:autoSpaceDE w:val="0"/>
              <w:autoSpaceDN w:val="0"/>
              <w:ind w:left="202" w:hangingChars="100" w:hanging="202"/>
              <w:jc w:val="center"/>
              <w:rPr>
                <w:rFonts w:ascii="ＭＳ 明朝"/>
              </w:rPr>
            </w:pPr>
            <w:r>
              <w:rPr>
                <w:rFonts w:hint="eastAsia"/>
              </w:rPr>
              <w:t>第２回</w:t>
            </w:r>
          </w:p>
        </w:tc>
        <w:tc>
          <w:tcPr>
            <w:tcW w:w="3270" w:type="dxa"/>
            <w:tcBorders>
              <w:top w:val="single" w:sz="4" w:space="0" w:color="000000"/>
              <w:left w:val="single" w:sz="4" w:space="0" w:color="000000"/>
              <w:bottom w:val="single" w:sz="4" w:space="0" w:color="000000"/>
              <w:right w:val="single" w:sz="4" w:space="0" w:color="000000"/>
            </w:tcBorders>
            <w:hideMark/>
          </w:tcPr>
          <w:p w14:paraId="07B91A3B" w14:textId="58E95C7E" w:rsidR="00496457" w:rsidRDefault="008E7F17" w:rsidP="00496457">
            <w:pPr>
              <w:suppressAutoHyphens/>
              <w:kinsoku w:val="0"/>
              <w:autoSpaceDE w:val="0"/>
              <w:autoSpaceDN w:val="0"/>
              <w:ind w:left="202" w:hangingChars="100" w:hanging="202"/>
              <w:jc w:val="left"/>
              <w:rPr>
                <w:rFonts w:ascii="ＭＳ 明朝"/>
              </w:rPr>
            </w:pPr>
            <w:r w:rsidRPr="008E7F17">
              <w:rPr>
                <w:rFonts w:hint="eastAsia"/>
                <w:b/>
                <w:u w:val="single"/>
              </w:rPr>
              <w:t>西暦</w:t>
            </w:r>
            <w:r w:rsidR="00666223">
              <w:rPr>
                <w:rFonts w:hint="eastAsia"/>
              </w:rPr>
              <w:t xml:space="preserve">　</w:t>
            </w:r>
            <w:r w:rsidR="00496457">
              <w:rPr>
                <w:rFonts w:hint="eastAsia"/>
              </w:rPr>
              <w:t xml:space="preserve">　　年　　月末まで</w:t>
            </w:r>
          </w:p>
        </w:tc>
        <w:tc>
          <w:tcPr>
            <w:tcW w:w="2637" w:type="dxa"/>
            <w:tcBorders>
              <w:top w:val="single" w:sz="4" w:space="0" w:color="000000"/>
              <w:left w:val="single" w:sz="4" w:space="0" w:color="000000"/>
              <w:bottom w:val="single" w:sz="4" w:space="0" w:color="000000"/>
              <w:right w:val="single" w:sz="4" w:space="0" w:color="000000"/>
            </w:tcBorders>
            <w:hideMark/>
          </w:tcPr>
          <w:p w14:paraId="632FEF1F" w14:textId="77777777" w:rsidR="00496457" w:rsidRDefault="00496457" w:rsidP="00496457">
            <w:pPr>
              <w:suppressAutoHyphens/>
              <w:kinsoku w:val="0"/>
              <w:autoSpaceDE w:val="0"/>
              <w:autoSpaceDN w:val="0"/>
              <w:ind w:left="202" w:hangingChars="100" w:hanging="202"/>
              <w:jc w:val="right"/>
              <w:rPr>
                <w:rFonts w:ascii="ＭＳ 明朝"/>
              </w:rPr>
            </w:pPr>
            <w:r>
              <w:rPr>
                <w:rFonts w:hint="eastAsia"/>
              </w:rPr>
              <w:t>円</w:t>
            </w:r>
          </w:p>
        </w:tc>
      </w:tr>
      <w:tr w:rsidR="00496457" w14:paraId="74621DEC" w14:textId="77777777" w:rsidTr="00496457">
        <w:tc>
          <w:tcPr>
            <w:tcW w:w="1476" w:type="dxa"/>
            <w:tcBorders>
              <w:top w:val="single" w:sz="4" w:space="0" w:color="000000"/>
              <w:left w:val="single" w:sz="4" w:space="0" w:color="000000"/>
              <w:bottom w:val="single" w:sz="4" w:space="0" w:color="000000"/>
              <w:right w:val="single" w:sz="4" w:space="0" w:color="000000"/>
            </w:tcBorders>
            <w:hideMark/>
          </w:tcPr>
          <w:p w14:paraId="207508EF" w14:textId="77777777" w:rsidR="00496457" w:rsidRDefault="00496457" w:rsidP="00496457">
            <w:pPr>
              <w:suppressAutoHyphens/>
              <w:kinsoku w:val="0"/>
              <w:autoSpaceDE w:val="0"/>
              <w:autoSpaceDN w:val="0"/>
              <w:ind w:left="202" w:hangingChars="100" w:hanging="202"/>
              <w:jc w:val="center"/>
              <w:rPr>
                <w:rFonts w:ascii="ＭＳ 明朝"/>
              </w:rPr>
            </w:pPr>
            <w:r>
              <w:rPr>
                <w:rFonts w:hint="eastAsia"/>
              </w:rPr>
              <w:t>第３回</w:t>
            </w:r>
          </w:p>
        </w:tc>
        <w:tc>
          <w:tcPr>
            <w:tcW w:w="3270" w:type="dxa"/>
            <w:tcBorders>
              <w:top w:val="single" w:sz="4" w:space="0" w:color="000000"/>
              <w:left w:val="single" w:sz="4" w:space="0" w:color="000000"/>
              <w:bottom w:val="single" w:sz="4" w:space="0" w:color="000000"/>
              <w:right w:val="single" w:sz="4" w:space="0" w:color="000000"/>
            </w:tcBorders>
            <w:hideMark/>
          </w:tcPr>
          <w:p w14:paraId="44E48ED8" w14:textId="2F298664" w:rsidR="00496457" w:rsidRDefault="008E7F17" w:rsidP="00496457">
            <w:pPr>
              <w:suppressAutoHyphens/>
              <w:kinsoku w:val="0"/>
              <w:autoSpaceDE w:val="0"/>
              <w:autoSpaceDN w:val="0"/>
              <w:ind w:left="202" w:hangingChars="100" w:hanging="202"/>
              <w:jc w:val="left"/>
              <w:rPr>
                <w:rFonts w:ascii="ＭＳ 明朝"/>
              </w:rPr>
            </w:pPr>
            <w:r w:rsidRPr="008E7F17">
              <w:rPr>
                <w:rFonts w:hint="eastAsia"/>
                <w:b/>
                <w:u w:val="single"/>
              </w:rPr>
              <w:t>西暦</w:t>
            </w:r>
            <w:r w:rsidR="00666223">
              <w:rPr>
                <w:rFonts w:hint="eastAsia"/>
              </w:rPr>
              <w:t xml:space="preserve">　</w:t>
            </w:r>
            <w:r w:rsidR="00496457">
              <w:rPr>
                <w:rFonts w:hint="eastAsia"/>
              </w:rPr>
              <w:t xml:space="preserve">　　年　　月末まで</w:t>
            </w:r>
          </w:p>
        </w:tc>
        <w:tc>
          <w:tcPr>
            <w:tcW w:w="2637" w:type="dxa"/>
            <w:tcBorders>
              <w:top w:val="single" w:sz="4" w:space="0" w:color="000000"/>
              <w:left w:val="single" w:sz="4" w:space="0" w:color="000000"/>
              <w:bottom w:val="single" w:sz="4" w:space="0" w:color="000000"/>
              <w:right w:val="single" w:sz="4" w:space="0" w:color="000000"/>
            </w:tcBorders>
            <w:hideMark/>
          </w:tcPr>
          <w:p w14:paraId="0F48BC07" w14:textId="77777777" w:rsidR="00496457" w:rsidRDefault="00496457" w:rsidP="00496457">
            <w:pPr>
              <w:suppressAutoHyphens/>
              <w:kinsoku w:val="0"/>
              <w:autoSpaceDE w:val="0"/>
              <w:autoSpaceDN w:val="0"/>
              <w:ind w:left="202" w:hangingChars="100" w:hanging="202"/>
              <w:jc w:val="right"/>
              <w:rPr>
                <w:rFonts w:ascii="ＭＳ 明朝"/>
              </w:rPr>
            </w:pPr>
            <w:r>
              <w:rPr>
                <w:rFonts w:hint="eastAsia"/>
              </w:rPr>
              <w:t>円</w:t>
            </w:r>
          </w:p>
        </w:tc>
      </w:tr>
    </w:tbl>
    <w:p w14:paraId="7322EE94" w14:textId="77777777" w:rsidR="00496457" w:rsidRDefault="00496457" w:rsidP="00496457">
      <w:pPr>
        <w:ind w:left="202" w:hangingChars="100" w:hanging="202"/>
        <w:rPr>
          <w:rFonts w:ascii="ＭＳ 明朝"/>
        </w:rPr>
      </w:pPr>
    </w:p>
    <w:p w14:paraId="1E2789BF" w14:textId="77777777" w:rsidR="00496457" w:rsidRDefault="00496457" w:rsidP="00496457">
      <w:pPr>
        <w:ind w:left="202" w:hangingChars="100" w:hanging="202"/>
        <w:rPr>
          <w:rFonts w:ascii="ＭＳ 明朝"/>
        </w:rPr>
      </w:pPr>
      <w:r>
        <w:rPr>
          <w:rFonts w:hint="eastAsia"/>
        </w:rPr>
        <w:t>２　研究経費に係る消費税</w:t>
      </w:r>
      <w:r w:rsidR="00B86184">
        <w:rPr>
          <w:rFonts w:hint="eastAsia"/>
        </w:rPr>
        <w:t>額及び地方消費税額</w:t>
      </w:r>
      <w:r>
        <w:rPr>
          <w:rFonts w:hint="eastAsia"/>
        </w:rPr>
        <w:t>は，</w:t>
      </w:r>
      <w:r w:rsidR="00F22FB0">
        <w:rPr>
          <w:rFonts w:hint="eastAsia"/>
        </w:rPr>
        <w:t>消費税法等に則り</w:t>
      </w:r>
      <w:r w:rsidR="001452AE" w:rsidRPr="001452AE">
        <w:rPr>
          <w:rFonts w:hint="eastAsia"/>
        </w:rPr>
        <w:t>消費税率を乗じるものとする。</w:t>
      </w:r>
    </w:p>
    <w:p w14:paraId="6DDC201A" w14:textId="77777777" w:rsidR="00496457" w:rsidRDefault="00496457" w:rsidP="00496457">
      <w:pPr>
        <w:ind w:left="202" w:hangingChars="100" w:hanging="202"/>
        <w:rPr>
          <w:rFonts w:ascii="ＭＳ 明朝"/>
        </w:rPr>
      </w:pPr>
      <w:r>
        <w:rPr>
          <w:rFonts w:hint="eastAsia"/>
        </w:rPr>
        <w:t>３</w:t>
      </w:r>
      <w:r>
        <w:t xml:space="preserve">  </w:t>
      </w:r>
      <w:r>
        <w:rPr>
          <w:rFonts w:hint="eastAsia"/>
        </w:rPr>
        <w:t>第１項の研究経費の支払時期や分割支払額を変更する必要が生じた場合は，甲乙協議の上，定めるものとする。</w:t>
      </w:r>
    </w:p>
    <w:p w14:paraId="30C87CBB" w14:textId="77777777" w:rsidR="0080664B" w:rsidRDefault="0080664B" w:rsidP="00496457">
      <w:pPr>
        <w:ind w:left="202" w:hangingChars="100" w:hanging="202"/>
        <w:rPr>
          <w:rFonts w:ascii="ＭＳ 明朝"/>
        </w:rPr>
      </w:pPr>
    </w:p>
    <w:p w14:paraId="1665F25F" w14:textId="77777777" w:rsidR="003049C0" w:rsidRDefault="003049C0" w:rsidP="0080664B">
      <w:pPr>
        <w:ind w:left="202" w:hangingChars="100" w:hanging="202"/>
        <w:rPr>
          <w:rFonts w:ascii="ＭＳ 明朝"/>
        </w:rPr>
      </w:pPr>
      <w:r>
        <w:rPr>
          <w:rFonts w:hint="eastAsia"/>
        </w:rPr>
        <w:t>（調査の中止又は期間の延長）</w:t>
      </w:r>
    </w:p>
    <w:p w14:paraId="600FD138" w14:textId="77777777" w:rsidR="003049C0" w:rsidRDefault="003049C0" w:rsidP="0080664B">
      <w:pPr>
        <w:ind w:left="202" w:hangingChars="100" w:hanging="202"/>
        <w:rPr>
          <w:rFonts w:ascii="ＭＳ 明朝"/>
        </w:rPr>
      </w:pPr>
      <w:r>
        <w:rPr>
          <w:rFonts w:hint="eastAsia"/>
        </w:rPr>
        <w:t>第</w:t>
      </w:r>
      <w:r w:rsidR="0080664B">
        <w:rPr>
          <w:rFonts w:hint="eastAsia"/>
        </w:rPr>
        <w:t>４</w:t>
      </w:r>
      <w:r>
        <w:rPr>
          <w:rFonts w:hint="eastAsia"/>
        </w:rPr>
        <w:t>条　乙は，調査を中断及び中止する場合は，速やかに甲に通知するものとする。</w:t>
      </w:r>
    </w:p>
    <w:p w14:paraId="59DA3FB6" w14:textId="77777777" w:rsidR="003049C0" w:rsidRDefault="003049C0" w:rsidP="0080664B">
      <w:pPr>
        <w:ind w:left="202" w:hangingChars="100" w:hanging="202"/>
      </w:pPr>
      <w:r>
        <w:rPr>
          <w:rFonts w:hint="eastAsia"/>
        </w:rPr>
        <w:t>第</w:t>
      </w:r>
      <w:r w:rsidR="0080664B">
        <w:rPr>
          <w:rFonts w:hint="eastAsia"/>
        </w:rPr>
        <w:t>５</w:t>
      </w:r>
      <w:r>
        <w:rPr>
          <w:rFonts w:hint="eastAsia"/>
        </w:rPr>
        <w:t>条　甲は，調査遂行上やむを得ない理由があるときは，調査を中止し，又は期間を延長することができるものとする。この場合において，甲はその責を負わないものとする。</w:t>
      </w:r>
    </w:p>
    <w:p w14:paraId="24CB1850" w14:textId="77777777" w:rsidR="0080664B" w:rsidRDefault="0080664B" w:rsidP="0080664B">
      <w:pPr>
        <w:ind w:left="202" w:hangingChars="100" w:hanging="202"/>
        <w:rPr>
          <w:rFonts w:ascii="ＭＳ 明朝"/>
        </w:rPr>
      </w:pPr>
    </w:p>
    <w:p w14:paraId="1E707DD2" w14:textId="77777777" w:rsidR="003049C0" w:rsidRDefault="003049C0" w:rsidP="0080664B">
      <w:pPr>
        <w:ind w:left="202" w:hangingChars="100" w:hanging="202"/>
        <w:rPr>
          <w:rFonts w:ascii="ＭＳ 明朝"/>
        </w:rPr>
      </w:pPr>
      <w:r>
        <w:rPr>
          <w:rFonts w:hint="eastAsia"/>
        </w:rPr>
        <w:t>（経費の返還）</w:t>
      </w:r>
    </w:p>
    <w:p w14:paraId="5C97A313" w14:textId="77777777" w:rsidR="003049C0" w:rsidRDefault="003049C0" w:rsidP="0080664B">
      <w:pPr>
        <w:ind w:left="202" w:hangingChars="100" w:hanging="202"/>
      </w:pPr>
      <w:r>
        <w:rPr>
          <w:rFonts w:hint="eastAsia"/>
        </w:rPr>
        <w:t>第</w:t>
      </w:r>
      <w:r w:rsidR="0080664B">
        <w:rPr>
          <w:rFonts w:hint="eastAsia"/>
        </w:rPr>
        <w:t>６</w:t>
      </w:r>
      <w:r>
        <w:rPr>
          <w:rFonts w:hint="eastAsia"/>
        </w:rPr>
        <w:t>条　甲は，乙が支払った研究経費は，これを返還しないものとする。ただし，第４条の規定により調査を中止し，又は延長する場合において，甲が必要と認めるときは，不用となった額の範囲内でその全部又は一部を乙に返還することができる。</w:t>
      </w:r>
    </w:p>
    <w:p w14:paraId="4057FC2D" w14:textId="77777777" w:rsidR="0080664B" w:rsidRDefault="0080664B" w:rsidP="0080664B">
      <w:pPr>
        <w:ind w:left="202" w:hangingChars="100" w:hanging="202"/>
        <w:rPr>
          <w:rFonts w:ascii="ＭＳ 明朝"/>
        </w:rPr>
      </w:pPr>
    </w:p>
    <w:p w14:paraId="0A720FE2" w14:textId="77777777" w:rsidR="003049C0" w:rsidRDefault="003049C0" w:rsidP="0080664B">
      <w:pPr>
        <w:ind w:left="202" w:hangingChars="100" w:hanging="202"/>
        <w:rPr>
          <w:rFonts w:ascii="ＭＳ 明朝"/>
        </w:rPr>
      </w:pPr>
      <w:r>
        <w:rPr>
          <w:rFonts w:hint="eastAsia"/>
        </w:rPr>
        <w:t>（経費が不足した場合の処置）</w:t>
      </w:r>
    </w:p>
    <w:p w14:paraId="54D81A28" w14:textId="77777777" w:rsidR="003049C0" w:rsidRDefault="003049C0" w:rsidP="0080664B">
      <w:pPr>
        <w:ind w:left="202" w:hangingChars="100" w:hanging="202"/>
      </w:pPr>
      <w:r>
        <w:rPr>
          <w:rFonts w:hint="eastAsia"/>
        </w:rPr>
        <w:t>第</w:t>
      </w:r>
      <w:r w:rsidR="0080664B">
        <w:rPr>
          <w:rFonts w:hint="eastAsia"/>
        </w:rPr>
        <w:t>７</w:t>
      </w:r>
      <w:r>
        <w:rPr>
          <w:rFonts w:hint="eastAsia"/>
        </w:rPr>
        <w:t>条　甲は，研究経費に不足が生じた場合には，乙と協議し，その不足額を乙に負担させることができる。</w:t>
      </w:r>
    </w:p>
    <w:p w14:paraId="01704E32" w14:textId="77777777" w:rsidR="0080664B" w:rsidRDefault="0080664B" w:rsidP="0080664B">
      <w:pPr>
        <w:ind w:left="202" w:hangingChars="100" w:hanging="202"/>
        <w:rPr>
          <w:rFonts w:ascii="ＭＳ 明朝"/>
        </w:rPr>
      </w:pPr>
    </w:p>
    <w:p w14:paraId="4C748996" w14:textId="77777777" w:rsidR="003049C0" w:rsidRDefault="003049C0" w:rsidP="0080664B">
      <w:pPr>
        <w:ind w:left="202" w:hangingChars="100" w:hanging="202"/>
        <w:rPr>
          <w:rFonts w:ascii="ＭＳ 明朝"/>
        </w:rPr>
      </w:pPr>
      <w:r>
        <w:rPr>
          <w:rFonts w:hint="eastAsia"/>
        </w:rPr>
        <w:t>（研究経費で取得した設備等の帰属）</w:t>
      </w:r>
    </w:p>
    <w:p w14:paraId="2DCF2CE4" w14:textId="77777777" w:rsidR="003049C0" w:rsidRDefault="003049C0" w:rsidP="0080664B">
      <w:pPr>
        <w:ind w:left="202" w:hangingChars="100" w:hanging="202"/>
      </w:pPr>
      <w:r>
        <w:rPr>
          <w:rFonts w:hint="eastAsia"/>
        </w:rPr>
        <w:t>第</w:t>
      </w:r>
      <w:r w:rsidR="0080664B">
        <w:rPr>
          <w:rFonts w:hint="eastAsia"/>
        </w:rPr>
        <w:t>８</w:t>
      </w:r>
      <w:r>
        <w:rPr>
          <w:rFonts w:hint="eastAsia"/>
        </w:rPr>
        <w:t>条　研究経費により取得した設備等は，甲に帰属するものとする。</w:t>
      </w:r>
    </w:p>
    <w:p w14:paraId="7FF9ED42" w14:textId="77777777" w:rsidR="0080664B" w:rsidRDefault="0080664B" w:rsidP="0080664B">
      <w:pPr>
        <w:ind w:left="202" w:hangingChars="100" w:hanging="202"/>
        <w:rPr>
          <w:rFonts w:ascii="ＭＳ 明朝"/>
        </w:rPr>
      </w:pPr>
    </w:p>
    <w:p w14:paraId="320FF34A" w14:textId="77777777" w:rsidR="003049C0" w:rsidRDefault="003049C0" w:rsidP="0080664B">
      <w:pPr>
        <w:ind w:left="202" w:hangingChars="100" w:hanging="202"/>
        <w:rPr>
          <w:rFonts w:ascii="ＭＳ 明朝"/>
        </w:rPr>
      </w:pPr>
      <w:r>
        <w:rPr>
          <w:rFonts w:hint="eastAsia"/>
        </w:rPr>
        <w:t>（物品の提供）</w:t>
      </w:r>
    </w:p>
    <w:p w14:paraId="28F53088" w14:textId="77777777" w:rsidR="003049C0" w:rsidRDefault="003049C0" w:rsidP="0080664B">
      <w:pPr>
        <w:ind w:left="202" w:hangingChars="100" w:hanging="202"/>
        <w:rPr>
          <w:rFonts w:ascii="ＭＳ 明朝"/>
        </w:rPr>
      </w:pPr>
      <w:r>
        <w:rPr>
          <w:rFonts w:hint="eastAsia"/>
        </w:rPr>
        <w:t>第</w:t>
      </w:r>
      <w:r w:rsidR="0080664B">
        <w:rPr>
          <w:rFonts w:hint="eastAsia"/>
        </w:rPr>
        <w:t>９</w:t>
      </w:r>
      <w:r>
        <w:rPr>
          <w:rFonts w:hint="eastAsia"/>
        </w:rPr>
        <w:t>条　第１条の提供物品の搬入及び据付けに要する経費は，乙の負担とする。</w:t>
      </w:r>
    </w:p>
    <w:p w14:paraId="6153924B" w14:textId="77777777" w:rsidR="003049C0" w:rsidRDefault="003049C0" w:rsidP="0080664B">
      <w:pPr>
        <w:ind w:left="202" w:hangingChars="100" w:hanging="202"/>
      </w:pPr>
      <w:r>
        <w:rPr>
          <w:rFonts w:hint="eastAsia"/>
        </w:rPr>
        <w:t>第</w:t>
      </w:r>
      <w:r w:rsidR="0080664B">
        <w:rPr>
          <w:rFonts w:hint="eastAsia"/>
        </w:rPr>
        <w:t>１０</w:t>
      </w:r>
      <w:r>
        <w:rPr>
          <w:rFonts w:hint="eastAsia"/>
        </w:rPr>
        <w:t>条　甲は，調査が終了したときは，提供物品を調査終了時点の状態で乙に返還するものとする。この場合において，撤去及び搬出に要する経費は，乙の負担とする。</w:t>
      </w:r>
    </w:p>
    <w:p w14:paraId="5E202C9F" w14:textId="77777777" w:rsidR="0080664B" w:rsidRDefault="0080664B" w:rsidP="0080664B">
      <w:pPr>
        <w:ind w:left="202" w:hangingChars="100" w:hanging="202"/>
        <w:rPr>
          <w:rFonts w:ascii="ＭＳ 明朝"/>
        </w:rPr>
      </w:pPr>
    </w:p>
    <w:p w14:paraId="135CC6C0" w14:textId="77777777" w:rsidR="003049C0" w:rsidRDefault="003049C0" w:rsidP="0080664B">
      <w:pPr>
        <w:ind w:left="202" w:hangingChars="100" w:hanging="202"/>
        <w:rPr>
          <w:rFonts w:ascii="ＭＳ 明朝"/>
        </w:rPr>
      </w:pPr>
      <w:r>
        <w:rPr>
          <w:rFonts w:hint="eastAsia"/>
        </w:rPr>
        <w:t>（調査の完了報告）</w:t>
      </w:r>
    </w:p>
    <w:p w14:paraId="6941784F" w14:textId="77777777" w:rsidR="003049C0" w:rsidRDefault="003049C0" w:rsidP="0080664B">
      <w:pPr>
        <w:ind w:left="202" w:hangingChars="100" w:hanging="202"/>
        <w:rPr>
          <w:rFonts w:ascii="ＭＳ 明朝"/>
        </w:rPr>
      </w:pPr>
      <w:r>
        <w:rPr>
          <w:rFonts w:hint="eastAsia"/>
        </w:rPr>
        <w:t>第１</w:t>
      </w:r>
      <w:r w:rsidR="0080664B">
        <w:rPr>
          <w:rFonts w:hint="eastAsia"/>
        </w:rPr>
        <w:t>１</w:t>
      </w:r>
      <w:r>
        <w:rPr>
          <w:rFonts w:hint="eastAsia"/>
        </w:rPr>
        <w:t>条　甲は，調査が完了したときは，その結果を乙に通知するものとする。</w:t>
      </w:r>
    </w:p>
    <w:p w14:paraId="0FB15042" w14:textId="77777777" w:rsidR="003049C0" w:rsidRDefault="003049C0" w:rsidP="0080664B">
      <w:pPr>
        <w:ind w:left="202" w:hangingChars="100" w:hanging="202"/>
      </w:pPr>
      <w:r>
        <w:rPr>
          <w:rFonts w:hint="eastAsia"/>
        </w:rPr>
        <w:t>２　甲は，調査実施計画書に従って実施した結果を正確に記録し，個々の被験者の調査終了後，速やかに症例報告書等を作成し，乙に提出するものとする。</w:t>
      </w:r>
    </w:p>
    <w:p w14:paraId="2060BA7D" w14:textId="77777777" w:rsidR="0080664B" w:rsidRDefault="0080664B" w:rsidP="0080664B">
      <w:pPr>
        <w:ind w:left="202" w:hangingChars="100" w:hanging="202"/>
        <w:rPr>
          <w:rFonts w:ascii="ＭＳ 明朝"/>
        </w:rPr>
      </w:pPr>
    </w:p>
    <w:p w14:paraId="39DEFDF7" w14:textId="77777777" w:rsidR="003049C0" w:rsidRDefault="003049C0" w:rsidP="0080664B">
      <w:pPr>
        <w:ind w:left="202" w:hangingChars="100" w:hanging="202"/>
        <w:rPr>
          <w:rFonts w:ascii="ＭＳ 明朝"/>
        </w:rPr>
      </w:pPr>
      <w:r>
        <w:rPr>
          <w:rFonts w:hint="eastAsia"/>
        </w:rPr>
        <w:t>（機密保持及び調査結果の公表等）</w:t>
      </w:r>
    </w:p>
    <w:p w14:paraId="3AC1BB2E" w14:textId="77777777" w:rsidR="003049C0" w:rsidRDefault="003049C0" w:rsidP="0080664B">
      <w:pPr>
        <w:ind w:left="202" w:hangingChars="100" w:hanging="202"/>
        <w:rPr>
          <w:rFonts w:ascii="ＭＳ 明朝"/>
        </w:rPr>
      </w:pPr>
      <w:r>
        <w:rPr>
          <w:rFonts w:hint="eastAsia"/>
        </w:rPr>
        <w:t>第１</w:t>
      </w:r>
      <w:r w:rsidR="0080664B">
        <w:rPr>
          <w:rFonts w:hint="eastAsia"/>
        </w:rPr>
        <w:t>２</w:t>
      </w:r>
      <w:r>
        <w:rPr>
          <w:rFonts w:hint="eastAsia"/>
        </w:rPr>
        <w:t>条　甲は，本調査に関して乙から開示された資料その他の情報及び本調査の結果得られた情報については，乙の事前の文書による承諾なしに第三者に漏洩してはならない。</w:t>
      </w:r>
    </w:p>
    <w:p w14:paraId="3536B45F" w14:textId="77777777" w:rsidR="003049C0" w:rsidRDefault="003049C0" w:rsidP="0080664B">
      <w:pPr>
        <w:ind w:left="202" w:hangingChars="100" w:hanging="202"/>
        <w:rPr>
          <w:rFonts w:ascii="ＭＳ 明朝"/>
        </w:rPr>
      </w:pPr>
      <w:r>
        <w:rPr>
          <w:rFonts w:hint="eastAsia"/>
        </w:rPr>
        <w:t>２　甲は，本調査により得られた情報を学術的意図に基づき学会，学会誌等に発表する場合には，事前に乙の承諾を得るものとする。</w:t>
      </w:r>
    </w:p>
    <w:p w14:paraId="0EB26021" w14:textId="77777777" w:rsidR="003049C0" w:rsidRDefault="003049C0" w:rsidP="0080664B">
      <w:pPr>
        <w:ind w:left="202" w:hangingChars="100" w:hanging="202"/>
      </w:pPr>
      <w:r>
        <w:rPr>
          <w:rFonts w:hint="eastAsia"/>
        </w:rPr>
        <w:t>３　乙は，本試験により得られた情報を被験薬に係る医薬品の製造販売後再審査申請等の目的で使用することができる。乙は，当該情報を製品情報概要として使用することができるものとするが，甲を特定する情報を使用する場合はあらかじめ甲の承諾を得るものとする。</w:t>
      </w:r>
    </w:p>
    <w:p w14:paraId="6C1E8DA1" w14:textId="77777777" w:rsidR="0080664B" w:rsidRDefault="0080664B" w:rsidP="0080664B">
      <w:pPr>
        <w:ind w:left="202" w:hangingChars="100" w:hanging="202"/>
        <w:rPr>
          <w:rFonts w:ascii="ＭＳ 明朝"/>
        </w:rPr>
      </w:pPr>
    </w:p>
    <w:p w14:paraId="6B2C49CE" w14:textId="77777777" w:rsidR="003049C0" w:rsidRDefault="003049C0" w:rsidP="0080664B">
      <w:pPr>
        <w:ind w:left="202" w:hangingChars="100" w:hanging="202"/>
        <w:rPr>
          <w:rFonts w:ascii="ＭＳ 明朝"/>
        </w:rPr>
      </w:pPr>
      <w:r>
        <w:rPr>
          <w:rFonts w:hint="eastAsia"/>
        </w:rPr>
        <w:t>（契約の解除）</w:t>
      </w:r>
    </w:p>
    <w:p w14:paraId="1D184878" w14:textId="77777777" w:rsidR="003049C0" w:rsidRDefault="003049C0" w:rsidP="0080664B">
      <w:pPr>
        <w:ind w:left="202" w:hangingChars="100" w:hanging="202"/>
        <w:rPr>
          <w:rFonts w:ascii="ＭＳ 明朝"/>
        </w:rPr>
      </w:pPr>
      <w:r>
        <w:rPr>
          <w:rFonts w:hint="eastAsia"/>
        </w:rPr>
        <w:lastRenderedPageBreak/>
        <w:t>第１</w:t>
      </w:r>
      <w:r w:rsidR="0080664B">
        <w:rPr>
          <w:rFonts w:hint="eastAsia"/>
        </w:rPr>
        <w:t>３</w:t>
      </w:r>
      <w:r>
        <w:rPr>
          <w:rFonts w:hint="eastAsia"/>
        </w:rPr>
        <w:t>条　乙は，甲がＧＰＳＰ</w:t>
      </w:r>
      <w:r w:rsidR="00DB72C3">
        <w:rPr>
          <w:rFonts w:hint="eastAsia"/>
        </w:rPr>
        <w:t>省令</w:t>
      </w:r>
      <w:r>
        <w:rPr>
          <w:rFonts w:hint="eastAsia"/>
        </w:rPr>
        <w:t>等，調査実施計画書又は本契約に違反することにより適正な調査に支障を及ぼした場合には，本契約を解除することができるものとする。ただし，被験者の緊</w:t>
      </w:r>
      <w:del w:id="2" w:author="yamagami makiko" w:date="2016-04-26T10:54:00Z">
        <w:r w:rsidDel="00CE3118">
          <w:rPr>
            <w:rFonts w:hint="eastAsia"/>
          </w:rPr>
          <w:delText xml:space="preserve">　</w:delText>
        </w:r>
      </w:del>
      <w:r>
        <w:rPr>
          <w:rFonts w:hint="eastAsia"/>
        </w:rPr>
        <w:t>急の危険を回避するため，その他医療上やむを得ない理由により調査実施計画書から逸脱した</w:t>
      </w:r>
      <w:del w:id="3" w:author="yamagami makiko" w:date="2016-04-26T10:54:00Z">
        <w:r w:rsidDel="00CE3118">
          <w:rPr>
            <w:rFonts w:hint="eastAsia"/>
          </w:rPr>
          <w:delText xml:space="preserve">　</w:delText>
        </w:r>
      </w:del>
      <w:r>
        <w:rPr>
          <w:rFonts w:hint="eastAsia"/>
        </w:rPr>
        <w:t>場合はこの限りではない。</w:t>
      </w:r>
    </w:p>
    <w:p w14:paraId="47A0D4F9" w14:textId="77777777" w:rsidR="003049C0" w:rsidRDefault="003049C0" w:rsidP="0080664B">
      <w:pPr>
        <w:ind w:left="202" w:hangingChars="100" w:hanging="202"/>
        <w:rPr>
          <w:rFonts w:ascii="ＭＳ 明朝"/>
        </w:rPr>
      </w:pPr>
      <w:r>
        <w:rPr>
          <w:rFonts w:hint="eastAsia"/>
        </w:rPr>
        <w:t>２　甲は，審査委員会が，本調査を継続して行うことが適当でない旨の意見を通知してきた場合は，本契約を解除することができるものとする。</w:t>
      </w:r>
    </w:p>
    <w:p w14:paraId="001722D6" w14:textId="77777777" w:rsidR="003049C0" w:rsidRDefault="003049C0" w:rsidP="0080664B">
      <w:pPr>
        <w:ind w:left="202" w:hangingChars="100" w:hanging="202"/>
      </w:pPr>
      <w:r>
        <w:rPr>
          <w:rFonts w:hint="eastAsia"/>
        </w:rPr>
        <w:t>第１</w:t>
      </w:r>
      <w:r w:rsidR="0080664B">
        <w:rPr>
          <w:rFonts w:hint="eastAsia"/>
        </w:rPr>
        <w:t>４</w:t>
      </w:r>
      <w:r>
        <w:rPr>
          <w:rFonts w:hint="eastAsia"/>
        </w:rPr>
        <w:t>条　甲は，乙が本調査の経費を所定の期限までに支払わないときは，本契約を解除することができる。</w:t>
      </w:r>
    </w:p>
    <w:p w14:paraId="12A01F12" w14:textId="77777777" w:rsidR="0080664B" w:rsidRDefault="0080664B" w:rsidP="0080664B">
      <w:pPr>
        <w:ind w:left="202" w:hangingChars="100" w:hanging="202"/>
        <w:rPr>
          <w:rFonts w:ascii="ＭＳ 明朝"/>
        </w:rPr>
      </w:pPr>
    </w:p>
    <w:p w14:paraId="23D4B947" w14:textId="77777777" w:rsidR="003049C0" w:rsidRDefault="003049C0" w:rsidP="0080664B">
      <w:pPr>
        <w:ind w:left="202" w:hangingChars="100" w:hanging="202"/>
        <w:rPr>
          <w:rFonts w:ascii="ＭＳ 明朝"/>
        </w:rPr>
      </w:pPr>
      <w:r>
        <w:rPr>
          <w:rFonts w:hint="eastAsia"/>
        </w:rPr>
        <w:t>（プライバシーの保護）</w:t>
      </w:r>
    </w:p>
    <w:p w14:paraId="32D4A1B8" w14:textId="77777777" w:rsidR="003049C0" w:rsidRDefault="003049C0" w:rsidP="0080664B">
      <w:pPr>
        <w:ind w:left="202" w:hangingChars="100" w:hanging="202"/>
      </w:pPr>
      <w:r>
        <w:rPr>
          <w:rFonts w:hint="eastAsia"/>
        </w:rPr>
        <w:t>第１</w:t>
      </w:r>
      <w:r w:rsidR="0080664B">
        <w:rPr>
          <w:rFonts w:hint="eastAsia"/>
        </w:rPr>
        <w:t>５</w:t>
      </w:r>
      <w:r>
        <w:rPr>
          <w:rFonts w:hint="eastAsia"/>
        </w:rPr>
        <w:t xml:space="preserve">条　</w:t>
      </w:r>
      <w:r w:rsidR="0080664B" w:rsidRPr="00627CA2">
        <w:rPr>
          <w:rFonts w:hint="eastAsia"/>
        </w:rPr>
        <w:t>甲</w:t>
      </w:r>
      <w:r w:rsidR="0080664B">
        <w:rPr>
          <w:rFonts w:hint="eastAsia"/>
        </w:rPr>
        <w:t>並びに乙及び丙</w:t>
      </w:r>
      <w:r>
        <w:rPr>
          <w:rFonts w:hint="eastAsia"/>
        </w:rPr>
        <w:t>は，本調査の実施にあたり，被験者の人権・福祉を最優先するものとし，被験者の安全，プライバシーに悪影響を及ぼす恐れのある全ての行為を行ってはならない。</w:t>
      </w:r>
    </w:p>
    <w:p w14:paraId="6CF94368" w14:textId="77777777" w:rsidR="00BF0669" w:rsidRDefault="00BF0669" w:rsidP="00BF0669">
      <w:pPr>
        <w:spacing w:line="240" w:lineRule="exact"/>
        <w:ind w:left="764" w:hangingChars="379" w:hanging="764"/>
        <w:rPr>
          <w:ins w:id="4" w:author="yamagami makiko" w:date="2016-09-20T15:32:00Z"/>
          <w:color w:val="FF0000"/>
        </w:rPr>
      </w:pPr>
    </w:p>
    <w:p w14:paraId="7374C3A7" w14:textId="77777777" w:rsidR="00BF0669" w:rsidRPr="00FC0678" w:rsidRDefault="00BF0669" w:rsidP="00BF0669">
      <w:pPr>
        <w:spacing w:line="240" w:lineRule="exact"/>
        <w:ind w:left="764" w:hangingChars="379" w:hanging="764"/>
        <w:rPr>
          <w:ins w:id="5" w:author="yamagami makiko" w:date="2016-09-20T15:32:00Z"/>
          <w:color w:val="FF0000"/>
        </w:rPr>
      </w:pPr>
      <w:ins w:id="6" w:author="yamagami makiko" w:date="2016-09-20T15:32:00Z">
        <w:r w:rsidRPr="00FC0678">
          <w:rPr>
            <w:color w:val="FF0000"/>
          </w:rPr>
          <w:t>（契約内容等の公表）</w:t>
        </w:r>
      </w:ins>
    </w:p>
    <w:p w14:paraId="6182D5DA" w14:textId="6CE56D72" w:rsidR="00BF0669" w:rsidRDefault="00BF0669" w:rsidP="00BF0669">
      <w:pPr>
        <w:spacing w:line="240" w:lineRule="exact"/>
        <w:ind w:left="202" w:hangingChars="100" w:hanging="202"/>
        <w:rPr>
          <w:ins w:id="7" w:author="yamagami makiko" w:date="2016-09-20T15:32:00Z"/>
          <w:rFonts w:ascii="ＭＳ 明朝"/>
        </w:rPr>
      </w:pPr>
      <w:ins w:id="8" w:author="yamagami makiko" w:date="2016-09-20T15:32:00Z">
        <w:r>
          <w:rPr>
            <w:rFonts w:ascii="ＭＳ 明朝" w:hint="eastAsia"/>
          </w:rPr>
          <w:t>第１６条　甲は，乙が甲に対して本契約に基づき支払う本調査の研究経費について，次の各号の情報を開示されることに同意するものとする。ただし，開示は，乙のウェブサイト等において実施するものとする。</w:t>
        </w:r>
      </w:ins>
    </w:p>
    <w:p w14:paraId="7352F385" w14:textId="77777777" w:rsidR="00BF0669" w:rsidRDefault="00BF0669" w:rsidP="00BF0669">
      <w:pPr>
        <w:spacing w:line="240" w:lineRule="exact"/>
        <w:ind w:left="202" w:hangingChars="100" w:hanging="202"/>
        <w:rPr>
          <w:ins w:id="9" w:author="yamagami makiko" w:date="2016-09-20T15:32:00Z"/>
          <w:rFonts w:ascii="ＭＳ 明朝"/>
        </w:rPr>
      </w:pPr>
      <w:ins w:id="10" w:author="yamagami makiko" w:date="2016-09-20T15:32:00Z">
        <w:r>
          <w:rPr>
            <w:rFonts w:ascii="ＭＳ 明朝" w:hint="eastAsia"/>
          </w:rPr>
          <w:t>（１）甲の名称</w:t>
        </w:r>
      </w:ins>
    </w:p>
    <w:p w14:paraId="505521A9" w14:textId="77777777" w:rsidR="00BF0669" w:rsidRDefault="00BF0669" w:rsidP="00BF0669">
      <w:pPr>
        <w:spacing w:line="240" w:lineRule="exact"/>
        <w:ind w:left="202" w:hangingChars="100" w:hanging="202"/>
        <w:rPr>
          <w:ins w:id="11" w:author="yamagami makiko" w:date="2016-09-20T15:32:00Z"/>
          <w:rFonts w:ascii="ＭＳ 明朝"/>
        </w:rPr>
      </w:pPr>
      <w:ins w:id="12" w:author="yamagami makiko" w:date="2016-09-20T15:32:00Z">
        <w:r>
          <w:rPr>
            <w:rFonts w:ascii="ＭＳ 明朝" w:hint="eastAsia"/>
          </w:rPr>
          <w:t>（２）乙が甲に支払った本調査の研究経費の年間（乙の会計年度）の件数と総額</w:t>
        </w:r>
      </w:ins>
    </w:p>
    <w:p w14:paraId="224CD7B4" w14:textId="77777777" w:rsidR="0080664B" w:rsidRPr="00BF0669" w:rsidRDefault="0080664B" w:rsidP="0080664B">
      <w:pPr>
        <w:ind w:left="202" w:hangingChars="100" w:hanging="202"/>
        <w:rPr>
          <w:rFonts w:ascii="ＭＳ 明朝"/>
        </w:rPr>
      </w:pPr>
    </w:p>
    <w:p w14:paraId="78FBCF48" w14:textId="77777777" w:rsidR="003049C0" w:rsidRDefault="003049C0" w:rsidP="0080664B">
      <w:pPr>
        <w:ind w:left="202" w:hangingChars="100" w:hanging="202"/>
        <w:rPr>
          <w:rFonts w:ascii="ＭＳ 明朝"/>
        </w:rPr>
      </w:pPr>
      <w:r>
        <w:rPr>
          <w:rFonts w:hint="eastAsia"/>
        </w:rPr>
        <w:t>（協議）</w:t>
      </w:r>
    </w:p>
    <w:p w14:paraId="6F4BF484" w14:textId="1554108A" w:rsidR="003049C0" w:rsidRDefault="003049C0" w:rsidP="0080664B">
      <w:pPr>
        <w:ind w:left="202" w:hangingChars="100" w:hanging="202"/>
        <w:rPr>
          <w:rFonts w:ascii="ＭＳ 明朝"/>
        </w:rPr>
      </w:pPr>
      <w:r>
        <w:rPr>
          <w:rFonts w:hint="eastAsia"/>
        </w:rPr>
        <w:t>第１</w:t>
      </w:r>
      <w:del w:id="13" w:author="yamagami makiko" w:date="2016-09-20T15:32:00Z">
        <w:r w:rsidR="0080664B" w:rsidDel="00BF0669">
          <w:rPr>
            <w:rFonts w:hint="eastAsia"/>
          </w:rPr>
          <w:delText>６</w:delText>
        </w:r>
      </w:del>
      <w:ins w:id="14" w:author="yamagami makiko" w:date="2016-09-20T15:32:00Z">
        <w:r w:rsidR="00BF0669">
          <w:rPr>
            <w:rFonts w:hint="eastAsia"/>
          </w:rPr>
          <w:t>７</w:t>
        </w:r>
      </w:ins>
      <w:r>
        <w:rPr>
          <w:rFonts w:hint="eastAsia"/>
        </w:rPr>
        <w:t>条　この契約に定めのない事項について，これを定める必要があるときは，</w:t>
      </w:r>
      <w:r w:rsidR="0080664B" w:rsidRPr="00627CA2">
        <w:rPr>
          <w:rFonts w:hint="eastAsia"/>
        </w:rPr>
        <w:t>甲乙</w:t>
      </w:r>
      <w:r w:rsidR="0080664B">
        <w:rPr>
          <w:rFonts w:hint="eastAsia"/>
        </w:rPr>
        <w:t>丙</w:t>
      </w:r>
      <w:r>
        <w:rPr>
          <w:rFonts w:hint="eastAsia"/>
        </w:rPr>
        <w:t>協議の上定めるものとする。</w:t>
      </w:r>
    </w:p>
    <w:p w14:paraId="4FF0536E" w14:textId="77777777" w:rsidR="003049C0" w:rsidRDefault="003049C0" w:rsidP="0080664B">
      <w:pPr>
        <w:rPr>
          <w:rFonts w:ascii="ＭＳ 明朝"/>
        </w:rPr>
      </w:pPr>
      <w:bookmarkStart w:id="15" w:name="_GoBack"/>
      <w:bookmarkEnd w:id="15"/>
    </w:p>
    <w:p w14:paraId="51BD76F4" w14:textId="77777777" w:rsidR="003049C0" w:rsidRDefault="003049C0" w:rsidP="0080664B">
      <w:pPr>
        <w:ind w:left="0" w:firstLine="0"/>
        <w:rPr>
          <w:rFonts w:ascii="ＭＳ 明朝"/>
        </w:rPr>
      </w:pPr>
      <w:r>
        <w:rPr>
          <w:rFonts w:hint="eastAsia"/>
        </w:rPr>
        <w:t xml:space="preserve">　この契約の締結を証するため，本契約書</w:t>
      </w:r>
      <w:r w:rsidR="0080664B">
        <w:rPr>
          <w:rFonts w:hint="eastAsia"/>
        </w:rPr>
        <w:t>３</w:t>
      </w:r>
      <w:r>
        <w:rPr>
          <w:rFonts w:hint="eastAsia"/>
        </w:rPr>
        <w:t>通を作成し記名押印の上，</w:t>
      </w:r>
      <w:r w:rsidR="0080664B" w:rsidRPr="00627CA2">
        <w:rPr>
          <w:rFonts w:hint="eastAsia"/>
        </w:rPr>
        <w:t>甲</w:t>
      </w:r>
      <w:r w:rsidR="0080664B">
        <w:rPr>
          <w:rFonts w:hint="eastAsia"/>
        </w:rPr>
        <w:t>乙丙</w:t>
      </w:r>
      <w:r w:rsidR="0080664B" w:rsidRPr="00627CA2">
        <w:rPr>
          <w:rFonts w:hint="eastAsia"/>
        </w:rPr>
        <w:t>それぞれ１通</w:t>
      </w:r>
      <w:r>
        <w:rPr>
          <w:rFonts w:hint="eastAsia"/>
        </w:rPr>
        <w:t>を保管するものとする。</w:t>
      </w:r>
    </w:p>
    <w:p w14:paraId="6C89603B" w14:textId="77777777" w:rsidR="003049C0" w:rsidRDefault="003049C0" w:rsidP="0080664B">
      <w:pPr>
        <w:rPr>
          <w:rFonts w:ascii="ＭＳ 明朝"/>
        </w:rPr>
      </w:pPr>
    </w:p>
    <w:p w14:paraId="6D3D9F5B" w14:textId="56F73FB0" w:rsidR="003049C0" w:rsidRDefault="003049C0" w:rsidP="0080664B">
      <w:pPr>
        <w:rPr>
          <w:rFonts w:ascii="ＭＳ 明朝"/>
        </w:rPr>
      </w:pPr>
      <w:r>
        <w:rPr>
          <w:rFonts w:hint="eastAsia"/>
        </w:rPr>
        <w:t xml:space="preserve">　</w:t>
      </w:r>
      <w:r w:rsidR="00666223">
        <w:rPr>
          <w:rFonts w:hint="eastAsia"/>
        </w:rPr>
        <w:t xml:space="preserve">　</w:t>
      </w:r>
      <w:r w:rsidR="008E7F17" w:rsidRPr="008E7F17">
        <w:rPr>
          <w:rFonts w:hint="eastAsia"/>
          <w:b/>
          <w:u w:val="single"/>
        </w:rPr>
        <w:t>西暦</w:t>
      </w:r>
      <w:r w:rsidR="00666223">
        <w:rPr>
          <w:rFonts w:hint="eastAsia"/>
        </w:rPr>
        <w:t xml:space="preserve">　　　</w:t>
      </w:r>
      <w:r>
        <w:rPr>
          <w:rFonts w:hint="eastAsia"/>
        </w:rPr>
        <w:t>年　　月　　日</w:t>
      </w:r>
    </w:p>
    <w:p w14:paraId="701763DC" w14:textId="77777777" w:rsidR="006C1DE8" w:rsidRDefault="006C1DE8" w:rsidP="006C1DE8">
      <w:pPr>
        <w:autoSpaceDN w:val="0"/>
        <w:ind w:leftChars="1400" w:left="2822" w:firstLineChars="400" w:firstLine="806"/>
      </w:pPr>
      <w:r>
        <w:rPr>
          <w:rFonts w:hint="eastAsia"/>
        </w:rPr>
        <w:t>徳島県</w:t>
      </w:r>
      <w:r>
        <w:rPr>
          <w:rFonts w:hint="eastAsia"/>
          <w:lang w:eastAsia="zh-TW"/>
        </w:rPr>
        <w:t>徳島市新蔵町</w:t>
      </w:r>
      <w:r>
        <w:rPr>
          <w:rFonts w:hint="eastAsia"/>
        </w:rPr>
        <w:t>二</w:t>
      </w:r>
      <w:r>
        <w:rPr>
          <w:rFonts w:hint="eastAsia"/>
          <w:lang w:eastAsia="zh-TW"/>
        </w:rPr>
        <w:t>丁目２４番地</w:t>
      </w:r>
      <w:r>
        <w:br/>
      </w:r>
      <w:r>
        <w:rPr>
          <w:rFonts w:hint="eastAsia"/>
          <w:lang w:eastAsia="zh-TW"/>
        </w:rPr>
        <w:t>（甲）</w:t>
      </w:r>
      <w:r>
        <w:rPr>
          <w:rFonts w:hint="eastAsia"/>
        </w:rPr>
        <w:t xml:space="preserve">　</w:t>
      </w:r>
      <w:r>
        <w:rPr>
          <w:rFonts w:hint="eastAsia"/>
          <w:lang w:eastAsia="zh-CN"/>
        </w:rPr>
        <w:t>国立大学法人徳島大学</w:t>
      </w:r>
    </w:p>
    <w:p w14:paraId="4C5EEE3A" w14:textId="77777777" w:rsidR="006C1DE8" w:rsidRDefault="006C1DE8" w:rsidP="006C1DE8">
      <w:pPr>
        <w:autoSpaceDN w:val="0"/>
        <w:ind w:leftChars="1400" w:left="2822" w:firstLineChars="400" w:firstLine="806"/>
        <w:rPr>
          <w:lang w:eastAsia="zh-CN"/>
        </w:rPr>
      </w:pPr>
      <w:r>
        <w:rPr>
          <w:rFonts w:hint="eastAsia"/>
          <w:lang w:eastAsia="zh-CN"/>
        </w:rPr>
        <w:t xml:space="preserve">学　</w:t>
      </w:r>
      <w:r w:rsidR="00DC53A7">
        <w:rPr>
          <w:rFonts w:hint="eastAsia"/>
        </w:rPr>
        <w:t xml:space="preserve">　　　</w:t>
      </w:r>
      <w:r>
        <w:rPr>
          <w:rFonts w:hint="eastAsia"/>
          <w:lang w:eastAsia="zh-CN"/>
        </w:rPr>
        <w:t xml:space="preserve">長　　</w:t>
      </w:r>
      <w:r w:rsidR="00DB72C3">
        <w:rPr>
          <w:rFonts w:hint="eastAsia"/>
        </w:rPr>
        <w:t xml:space="preserve">野　地　</w:t>
      </w:r>
      <w:r w:rsidR="00DB72C3">
        <w:rPr>
          <w:rFonts w:hint="eastAsia"/>
        </w:rPr>
        <w:t xml:space="preserve"> </w:t>
      </w:r>
      <w:r w:rsidR="00DB72C3">
        <w:rPr>
          <w:rFonts w:hint="eastAsia"/>
        </w:rPr>
        <w:t>澄　晴</w:t>
      </w:r>
    </w:p>
    <w:p w14:paraId="70E5F1EC" w14:textId="77777777" w:rsidR="006C1DE8" w:rsidRPr="00DB72C3" w:rsidRDefault="006C1DE8" w:rsidP="006C1DE8">
      <w:pPr>
        <w:autoSpaceDN w:val="0"/>
        <w:ind w:leftChars="1400" w:left="2822" w:firstLineChars="400" w:firstLine="806"/>
        <w:rPr>
          <w:lang w:eastAsia="zh-CN"/>
        </w:rPr>
      </w:pPr>
    </w:p>
    <w:p w14:paraId="407ED62F" w14:textId="77777777" w:rsidR="006C1DE8" w:rsidRDefault="006C1DE8" w:rsidP="006C1DE8">
      <w:pPr>
        <w:autoSpaceDN w:val="0"/>
        <w:ind w:leftChars="1400" w:left="2822" w:firstLineChars="400" w:firstLine="806"/>
      </w:pPr>
    </w:p>
    <w:p w14:paraId="5CEB8ED5" w14:textId="77777777" w:rsidR="006C1DE8" w:rsidRDefault="006C1DE8" w:rsidP="006C1DE8">
      <w:pPr>
        <w:autoSpaceDN w:val="0"/>
        <w:ind w:leftChars="1400" w:left="2822" w:firstLineChars="400" w:firstLine="806"/>
      </w:pPr>
    </w:p>
    <w:p w14:paraId="53D35F57" w14:textId="77777777" w:rsidR="006C1DE8" w:rsidRDefault="006C1DE8" w:rsidP="006C1DE8">
      <w:pPr>
        <w:autoSpaceDN w:val="0"/>
        <w:ind w:leftChars="1400" w:left="2822" w:firstLineChars="400" w:firstLine="806"/>
        <w:rPr>
          <w:lang w:eastAsia="zh-CN"/>
        </w:rPr>
      </w:pPr>
      <w:r>
        <w:rPr>
          <w:rFonts w:hint="eastAsia"/>
          <w:lang w:eastAsia="zh-CN"/>
        </w:rPr>
        <w:t>住所</w:t>
      </w:r>
      <w:r>
        <w:rPr>
          <w:lang w:eastAsia="zh-CN"/>
        </w:rPr>
        <w:br/>
      </w:r>
      <w:r>
        <w:rPr>
          <w:rFonts w:hint="eastAsia"/>
          <w:lang w:eastAsia="zh-CN"/>
        </w:rPr>
        <w:t>（乙）</w:t>
      </w:r>
      <w:r>
        <w:rPr>
          <w:rFonts w:hint="eastAsia"/>
        </w:rPr>
        <w:t xml:space="preserve">  </w:t>
      </w:r>
      <w:r>
        <w:rPr>
          <w:rFonts w:hint="eastAsia"/>
          <w:lang w:eastAsia="zh-CN"/>
        </w:rPr>
        <w:t>会社名等</w:t>
      </w:r>
    </w:p>
    <w:p w14:paraId="6EFD5DE6" w14:textId="77777777" w:rsidR="006C1DE8" w:rsidRDefault="006C1DE8" w:rsidP="006C1DE8">
      <w:pPr>
        <w:autoSpaceDN w:val="0"/>
        <w:ind w:leftChars="1400" w:left="2822" w:firstLineChars="400" w:firstLine="806"/>
        <w:rPr>
          <w:lang w:eastAsia="zh-TW"/>
        </w:rPr>
      </w:pPr>
      <w:r>
        <w:rPr>
          <w:rFonts w:hint="eastAsia"/>
          <w:lang w:eastAsia="zh-TW"/>
        </w:rPr>
        <w:t>役</w:t>
      </w:r>
      <w:r w:rsidR="00DC53A7">
        <w:rPr>
          <w:rFonts w:hint="eastAsia"/>
        </w:rPr>
        <w:t xml:space="preserve">　　　</w:t>
      </w:r>
      <w:r>
        <w:rPr>
          <w:rFonts w:hint="eastAsia"/>
          <w:lang w:eastAsia="zh-TW"/>
        </w:rPr>
        <w:t xml:space="preserve">　職　</w:t>
      </w:r>
      <w:r w:rsidR="00DC53A7">
        <w:rPr>
          <w:rFonts w:hint="eastAsia"/>
        </w:rPr>
        <w:t xml:space="preserve">　</w:t>
      </w:r>
      <w:r>
        <w:rPr>
          <w:rFonts w:hint="eastAsia"/>
        </w:rPr>
        <w:t>●</w:t>
      </w:r>
      <w:r>
        <w:rPr>
          <w:rFonts w:hint="eastAsia"/>
          <w:lang w:eastAsia="zh-TW"/>
        </w:rPr>
        <w:t xml:space="preserve">　</w:t>
      </w:r>
      <w:r>
        <w:rPr>
          <w:rFonts w:hint="eastAsia"/>
        </w:rPr>
        <w:t>●</w:t>
      </w:r>
      <w:r>
        <w:rPr>
          <w:rFonts w:hint="eastAsia"/>
          <w:lang w:eastAsia="zh-TW"/>
        </w:rPr>
        <w:t xml:space="preserve">　</w:t>
      </w:r>
      <w:r>
        <w:rPr>
          <w:rFonts w:hint="eastAsia"/>
        </w:rPr>
        <w:t>●</w:t>
      </w:r>
      <w:r>
        <w:rPr>
          <w:rFonts w:hint="eastAsia"/>
          <w:lang w:eastAsia="zh-TW"/>
        </w:rPr>
        <w:t xml:space="preserve">　</w:t>
      </w:r>
      <w:r>
        <w:rPr>
          <w:rFonts w:hint="eastAsia"/>
        </w:rPr>
        <w:t>●</w:t>
      </w:r>
    </w:p>
    <w:p w14:paraId="090843D5" w14:textId="77777777" w:rsidR="006C1DE8" w:rsidRPr="00DB72C3" w:rsidRDefault="006C1DE8" w:rsidP="006C1DE8"/>
    <w:p w14:paraId="1D1EFED9" w14:textId="77777777" w:rsidR="006C1DE8" w:rsidRDefault="006C1DE8" w:rsidP="006C1DE8"/>
    <w:p w14:paraId="492394B6" w14:textId="77777777" w:rsidR="006C1DE8" w:rsidRPr="00BF20C2" w:rsidRDefault="006C1DE8" w:rsidP="006C1DE8"/>
    <w:p w14:paraId="750CE7B3" w14:textId="77777777" w:rsidR="006C1DE8" w:rsidRDefault="006C1DE8" w:rsidP="006C1DE8">
      <w:pPr>
        <w:autoSpaceDN w:val="0"/>
        <w:ind w:leftChars="1400" w:left="2822" w:firstLineChars="400" w:firstLine="806"/>
        <w:rPr>
          <w:lang w:eastAsia="zh-CN"/>
        </w:rPr>
      </w:pPr>
      <w:r>
        <w:rPr>
          <w:rFonts w:hint="eastAsia"/>
          <w:lang w:eastAsia="zh-CN"/>
        </w:rPr>
        <w:t>住所</w:t>
      </w:r>
      <w:r>
        <w:rPr>
          <w:lang w:eastAsia="zh-CN"/>
        </w:rPr>
        <w:br/>
      </w:r>
      <w:r>
        <w:rPr>
          <w:rFonts w:hint="eastAsia"/>
          <w:lang w:eastAsia="zh-CN"/>
        </w:rPr>
        <w:t>（</w:t>
      </w:r>
      <w:r>
        <w:rPr>
          <w:rFonts w:hint="eastAsia"/>
        </w:rPr>
        <w:t>丙</w:t>
      </w:r>
      <w:r>
        <w:rPr>
          <w:rFonts w:hint="eastAsia"/>
          <w:lang w:eastAsia="zh-CN"/>
        </w:rPr>
        <w:t>）</w:t>
      </w:r>
      <w:r>
        <w:rPr>
          <w:rFonts w:hint="eastAsia"/>
        </w:rPr>
        <w:t xml:space="preserve">  </w:t>
      </w:r>
      <w:r>
        <w:rPr>
          <w:rFonts w:hint="eastAsia"/>
          <w:lang w:eastAsia="zh-CN"/>
        </w:rPr>
        <w:t>会社名等</w:t>
      </w:r>
    </w:p>
    <w:p w14:paraId="0B21B937" w14:textId="77777777" w:rsidR="006C1DE8" w:rsidRDefault="006C1DE8" w:rsidP="006C1DE8">
      <w:pPr>
        <w:autoSpaceDN w:val="0"/>
        <w:ind w:leftChars="1400" w:left="2822" w:firstLineChars="400" w:firstLine="806"/>
        <w:rPr>
          <w:lang w:eastAsia="zh-TW"/>
        </w:rPr>
      </w:pPr>
      <w:r>
        <w:rPr>
          <w:rFonts w:hint="eastAsia"/>
          <w:lang w:eastAsia="zh-TW"/>
        </w:rPr>
        <w:t xml:space="preserve">役　</w:t>
      </w:r>
      <w:r w:rsidR="00DC53A7">
        <w:rPr>
          <w:rFonts w:hint="eastAsia"/>
        </w:rPr>
        <w:t xml:space="preserve">　　　</w:t>
      </w:r>
      <w:r>
        <w:rPr>
          <w:rFonts w:hint="eastAsia"/>
          <w:lang w:eastAsia="zh-TW"/>
        </w:rPr>
        <w:t xml:space="preserve">職　</w:t>
      </w:r>
      <w:r w:rsidR="00DC53A7">
        <w:rPr>
          <w:rFonts w:hint="eastAsia"/>
        </w:rPr>
        <w:t xml:space="preserve">　</w:t>
      </w:r>
      <w:r>
        <w:rPr>
          <w:rFonts w:hint="eastAsia"/>
        </w:rPr>
        <w:t>●</w:t>
      </w:r>
      <w:r>
        <w:rPr>
          <w:rFonts w:hint="eastAsia"/>
          <w:lang w:eastAsia="zh-TW"/>
        </w:rPr>
        <w:t xml:space="preserve">　</w:t>
      </w:r>
      <w:r>
        <w:rPr>
          <w:rFonts w:hint="eastAsia"/>
        </w:rPr>
        <w:t>●</w:t>
      </w:r>
      <w:r>
        <w:rPr>
          <w:rFonts w:hint="eastAsia"/>
          <w:lang w:eastAsia="zh-TW"/>
        </w:rPr>
        <w:t xml:space="preserve">　</w:t>
      </w:r>
      <w:r>
        <w:rPr>
          <w:rFonts w:hint="eastAsia"/>
        </w:rPr>
        <w:t>●</w:t>
      </w:r>
      <w:r>
        <w:rPr>
          <w:rFonts w:hint="eastAsia"/>
          <w:lang w:eastAsia="zh-TW"/>
        </w:rPr>
        <w:t xml:space="preserve">　</w:t>
      </w:r>
      <w:r>
        <w:rPr>
          <w:rFonts w:hint="eastAsia"/>
        </w:rPr>
        <w:t>●</w:t>
      </w:r>
    </w:p>
    <w:p w14:paraId="27CB17C6" w14:textId="77777777" w:rsidR="0080664B" w:rsidRPr="006C1DE8" w:rsidRDefault="0080664B" w:rsidP="0080664B">
      <w:pPr>
        <w:rPr>
          <w:rFonts w:ascii="ＭＳ 明朝"/>
        </w:rPr>
      </w:pPr>
    </w:p>
    <w:sectPr w:rsidR="0080664B" w:rsidRPr="006C1DE8" w:rsidSect="004A585D">
      <w:pgSz w:w="11906" w:h="16838" w:code="9"/>
      <w:pgMar w:top="1418" w:right="1418" w:bottom="1418" w:left="1418" w:header="567" w:footer="397" w:gutter="0"/>
      <w:cols w:space="425"/>
      <w:docGrid w:type="linesAndChars" w:linePitch="292" w:charSpace="-173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yamagami makiko" w:date="2016-03-28T14:35:00Z" w:initials="ym">
    <w:p w14:paraId="355BC186" w14:textId="77777777" w:rsidR="00DB72C3" w:rsidRDefault="00DB72C3" w:rsidP="00DB72C3">
      <w:pPr>
        <w:pStyle w:val="a8"/>
        <w:rPr>
          <w:kern w:val="0"/>
          <w:szCs w:val="21"/>
        </w:rPr>
      </w:pPr>
      <w:r>
        <w:rPr>
          <w:rStyle w:val="a7"/>
        </w:rPr>
        <w:annotationRef/>
      </w:r>
      <w:r>
        <w:rPr>
          <w:rFonts w:hint="eastAsia"/>
        </w:rPr>
        <w:t>法律名変更</w:t>
      </w:r>
    </w:p>
    <w:p w14:paraId="1C1C0D2B" w14:textId="77777777" w:rsidR="00DB72C3" w:rsidRDefault="00DB72C3" w:rsidP="00DB72C3">
      <w:pPr>
        <w:pStyle w:val="a8"/>
      </w:pPr>
      <w:r>
        <w:rPr>
          <w:rFonts w:hint="eastAsia"/>
        </w:rPr>
        <w:t>学長・病院長交代　のため</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C1C0D2B"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884DF3" w14:textId="77777777" w:rsidR="00440BF8" w:rsidRDefault="00440BF8" w:rsidP="00287785">
      <w:r>
        <w:separator/>
      </w:r>
    </w:p>
  </w:endnote>
  <w:endnote w:type="continuationSeparator" w:id="0">
    <w:p w14:paraId="74F496B9" w14:textId="77777777" w:rsidR="00440BF8" w:rsidRDefault="00440BF8" w:rsidP="00287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6EEB5C" w14:textId="77777777" w:rsidR="00440BF8" w:rsidRDefault="00440BF8" w:rsidP="00287785">
      <w:r>
        <w:separator/>
      </w:r>
    </w:p>
  </w:footnote>
  <w:footnote w:type="continuationSeparator" w:id="0">
    <w:p w14:paraId="7E9A20DF" w14:textId="77777777" w:rsidR="00440BF8" w:rsidRDefault="00440BF8" w:rsidP="00287785">
      <w:r>
        <w:continuationSeparator/>
      </w:r>
    </w:p>
  </w:footnote>
</w:footnotes>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yamagami makiko">
    <w15:presenceInfo w15:providerId="Windows Live" w15:userId="dcca8466f9f9e93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7"/>
  <w:bordersDoNotSurroundHeader/>
  <w:bordersDoNotSurroundFooter/>
  <w:defaultTabStop w:val="840"/>
  <w:drawingGridHorizontalSpacing w:val="101"/>
  <w:drawingGridVerticalSpacing w:val="14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785"/>
    <w:rsid w:val="00000134"/>
    <w:rsid w:val="00002E23"/>
    <w:rsid w:val="000032B7"/>
    <w:rsid w:val="000057F4"/>
    <w:rsid w:val="00005C0D"/>
    <w:rsid w:val="00006523"/>
    <w:rsid w:val="0000704B"/>
    <w:rsid w:val="0000737B"/>
    <w:rsid w:val="00007E93"/>
    <w:rsid w:val="000102CA"/>
    <w:rsid w:val="000118CA"/>
    <w:rsid w:val="00014147"/>
    <w:rsid w:val="000144D5"/>
    <w:rsid w:val="00017395"/>
    <w:rsid w:val="000174E1"/>
    <w:rsid w:val="00022D8D"/>
    <w:rsid w:val="000239F2"/>
    <w:rsid w:val="000241FA"/>
    <w:rsid w:val="0002508D"/>
    <w:rsid w:val="000258AD"/>
    <w:rsid w:val="0002726E"/>
    <w:rsid w:val="00030C3B"/>
    <w:rsid w:val="0003346A"/>
    <w:rsid w:val="00033B02"/>
    <w:rsid w:val="00034BA2"/>
    <w:rsid w:val="000357E2"/>
    <w:rsid w:val="00037C2D"/>
    <w:rsid w:val="00040F5A"/>
    <w:rsid w:val="00041185"/>
    <w:rsid w:val="000412C3"/>
    <w:rsid w:val="00041D84"/>
    <w:rsid w:val="00043D2C"/>
    <w:rsid w:val="00044147"/>
    <w:rsid w:val="00044B8F"/>
    <w:rsid w:val="0004580B"/>
    <w:rsid w:val="00046785"/>
    <w:rsid w:val="000509E2"/>
    <w:rsid w:val="00051BE7"/>
    <w:rsid w:val="000555BD"/>
    <w:rsid w:val="000566E3"/>
    <w:rsid w:val="00056971"/>
    <w:rsid w:val="00057423"/>
    <w:rsid w:val="0005770E"/>
    <w:rsid w:val="00057DB0"/>
    <w:rsid w:val="0006204F"/>
    <w:rsid w:val="00064C48"/>
    <w:rsid w:val="00066F5B"/>
    <w:rsid w:val="0006735C"/>
    <w:rsid w:val="00067FAC"/>
    <w:rsid w:val="00070432"/>
    <w:rsid w:val="00070D6B"/>
    <w:rsid w:val="00071FB8"/>
    <w:rsid w:val="000724D3"/>
    <w:rsid w:val="00072503"/>
    <w:rsid w:val="00072AB6"/>
    <w:rsid w:val="00072C11"/>
    <w:rsid w:val="00072D5A"/>
    <w:rsid w:val="000735B1"/>
    <w:rsid w:val="00073BF0"/>
    <w:rsid w:val="000756FF"/>
    <w:rsid w:val="00076CBC"/>
    <w:rsid w:val="00081126"/>
    <w:rsid w:val="00081E8F"/>
    <w:rsid w:val="00082C52"/>
    <w:rsid w:val="00083DF3"/>
    <w:rsid w:val="00084CED"/>
    <w:rsid w:val="00087530"/>
    <w:rsid w:val="00087DC7"/>
    <w:rsid w:val="00087F65"/>
    <w:rsid w:val="0009370A"/>
    <w:rsid w:val="000A2929"/>
    <w:rsid w:val="000A4D2F"/>
    <w:rsid w:val="000A5AD3"/>
    <w:rsid w:val="000A5D37"/>
    <w:rsid w:val="000A6DAC"/>
    <w:rsid w:val="000A7160"/>
    <w:rsid w:val="000A746B"/>
    <w:rsid w:val="000A7F19"/>
    <w:rsid w:val="000B09A5"/>
    <w:rsid w:val="000B2503"/>
    <w:rsid w:val="000B40D1"/>
    <w:rsid w:val="000B4F88"/>
    <w:rsid w:val="000B57B2"/>
    <w:rsid w:val="000B6AB7"/>
    <w:rsid w:val="000C0804"/>
    <w:rsid w:val="000C0ABC"/>
    <w:rsid w:val="000C2F57"/>
    <w:rsid w:val="000C3373"/>
    <w:rsid w:val="000C544A"/>
    <w:rsid w:val="000C55A1"/>
    <w:rsid w:val="000C5CE3"/>
    <w:rsid w:val="000D0D1D"/>
    <w:rsid w:val="000D0FE5"/>
    <w:rsid w:val="000D164A"/>
    <w:rsid w:val="000D4015"/>
    <w:rsid w:val="000D669E"/>
    <w:rsid w:val="000E0ABA"/>
    <w:rsid w:val="000E1A2C"/>
    <w:rsid w:val="000E2173"/>
    <w:rsid w:val="000E2BA4"/>
    <w:rsid w:val="000E40F9"/>
    <w:rsid w:val="000E4AD6"/>
    <w:rsid w:val="000E5025"/>
    <w:rsid w:val="000E5E18"/>
    <w:rsid w:val="000E6FB1"/>
    <w:rsid w:val="000E7197"/>
    <w:rsid w:val="000E74BE"/>
    <w:rsid w:val="000E7774"/>
    <w:rsid w:val="000E7C3E"/>
    <w:rsid w:val="000F04D5"/>
    <w:rsid w:val="000F174A"/>
    <w:rsid w:val="000F2512"/>
    <w:rsid w:val="000F2689"/>
    <w:rsid w:val="000F29FF"/>
    <w:rsid w:val="000F3208"/>
    <w:rsid w:val="000F3352"/>
    <w:rsid w:val="000F35DB"/>
    <w:rsid w:val="000F410D"/>
    <w:rsid w:val="000F44FF"/>
    <w:rsid w:val="000F5E68"/>
    <w:rsid w:val="000F699B"/>
    <w:rsid w:val="000F6BC0"/>
    <w:rsid w:val="00100D42"/>
    <w:rsid w:val="00103DEA"/>
    <w:rsid w:val="001056E5"/>
    <w:rsid w:val="00107831"/>
    <w:rsid w:val="00114052"/>
    <w:rsid w:val="00115746"/>
    <w:rsid w:val="00115E84"/>
    <w:rsid w:val="0011645C"/>
    <w:rsid w:val="00120F62"/>
    <w:rsid w:val="00122226"/>
    <w:rsid w:val="0012263B"/>
    <w:rsid w:val="00122D8E"/>
    <w:rsid w:val="00123007"/>
    <w:rsid w:val="001236C7"/>
    <w:rsid w:val="00124116"/>
    <w:rsid w:val="001241A0"/>
    <w:rsid w:val="001246B9"/>
    <w:rsid w:val="00125F31"/>
    <w:rsid w:val="00126888"/>
    <w:rsid w:val="00126FA2"/>
    <w:rsid w:val="00127A61"/>
    <w:rsid w:val="00127E91"/>
    <w:rsid w:val="001313CF"/>
    <w:rsid w:val="0013305F"/>
    <w:rsid w:val="00133F83"/>
    <w:rsid w:val="00134B3D"/>
    <w:rsid w:val="001351EE"/>
    <w:rsid w:val="00137181"/>
    <w:rsid w:val="00141B68"/>
    <w:rsid w:val="00141E61"/>
    <w:rsid w:val="0014266F"/>
    <w:rsid w:val="00143C7F"/>
    <w:rsid w:val="00143E26"/>
    <w:rsid w:val="001452AE"/>
    <w:rsid w:val="00145719"/>
    <w:rsid w:val="00146661"/>
    <w:rsid w:val="00147017"/>
    <w:rsid w:val="001476C8"/>
    <w:rsid w:val="00147A83"/>
    <w:rsid w:val="00150894"/>
    <w:rsid w:val="00150F9E"/>
    <w:rsid w:val="001512C2"/>
    <w:rsid w:val="00152113"/>
    <w:rsid w:val="00152226"/>
    <w:rsid w:val="0015227E"/>
    <w:rsid w:val="00152B8F"/>
    <w:rsid w:val="00153A78"/>
    <w:rsid w:val="00153FCB"/>
    <w:rsid w:val="00154BB2"/>
    <w:rsid w:val="001552B1"/>
    <w:rsid w:val="001607E6"/>
    <w:rsid w:val="00161D1E"/>
    <w:rsid w:val="0016249B"/>
    <w:rsid w:val="0016655D"/>
    <w:rsid w:val="0017076B"/>
    <w:rsid w:val="00170F58"/>
    <w:rsid w:val="0017299E"/>
    <w:rsid w:val="00172DE0"/>
    <w:rsid w:val="00172F07"/>
    <w:rsid w:val="00172F68"/>
    <w:rsid w:val="001740BB"/>
    <w:rsid w:val="0017446E"/>
    <w:rsid w:val="001745F1"/>
    <w:rsid w:val="00174930"/>
    <w:rsid w:val="00174F27"/>
    <w:rsid w:val="00174F85"/>
    <w:rsid w:val="0018064A"/>
    <w:rsid w:val="00182C84"/>
    <w:rsid w:val="00184BB3"/>
    <w:rsid w:val="00185A6E"/>
    <w:rsid w:val="0018677F"/>
    <w:rsid w:val="001867AC"/>
    <w:rsid w:val="00186AAE"/>
    <w:rsid w:val="00186D63"/>
    <w:rsid w:val="00186E74"/>
    <w:rsid w:val="0019082D"/>
    <w:rsid w:val="001909F9"/>
    <w:rsid w:val="00191388"/>
    <w:rsid w:val="001914C6"/>
    <w:rsid w:val="00191B61"/>
    <w:rsid w:val="00192836"/>
    <w:rsid w:val="00192C93"/>
    <w:rsid w:val="00194860"/>
    <w:rsid w:val="001950D8"/>
    <w:rsid w:val="001951A0"/>
    <w:rsid w:val="00195772"/>
    <w:rsid w:val="001959C8"/>
    <w:rsid w:val="00196841"/>
    <w:rsid w:val="00196C6E"/>
    <w:rsid w:val="00197458"/>
    <w:rsid w:val="001A0EFE"/>
    <w:rsid w:val="001A0FB8"/>
    <w:rsid w:val="001A14B7"/>
    <w:rsid w:val="001A1BA2"/>
    <w:rsid w:val="001A2D99"/>
    <w:rsid w:val="001A32CC"/>
    <w:rsid w:val="001A3CDD"/>
    <w:rsid w:val="001A437D"/>
    <w:rsid w:val="001A5B21"/>
    <w:rsid w:val="001A7509"/>
    <w:rsid w:val="001A7BD3"/>
    <w:rsid w:val="001B030C"/>
    <w:rsid w:val="001B1883"/>
    <w:rsid w:val="001B2EF5"/>
    <w:rsid w:val="001B3D3C"/>
    <w:rsid w:val="001B3E42"/>
    <w:rsid w:val="001B4EE4"/>
    <w:rsid w:val="001B6F20"/>
    <w:rsid w:val="001C173E"/>
    <w:rsid w:val="001C2317"/>
    <w:rsid w:val="001C3065"/>
    <w:rsid w:val="001C3E0C"/>
    <w:rsid w:val="001C410F"/>
    <w:rsid w:val="001C559C"/>
    <w:rsid w:val="001C57B2"/>
    <w:rsid w:val="001C6780"/>
    <w:rsid w:val="001C6CC3"/>
    <w:rsid w:val="001C6E01"/>
    <w:rsid w:val="001D14F7"/>
    <w:rsid w:val="001D164E"/>
    <w:rsid w:val="001D167C"/>
    <w:rsid w:val="001D230E"/>
    <w:rsid w:val="001D24E4"/>
    <w:rsid w:val="001D41BC"/>
    <w:rsid w:val="001D4B59"/>
    <w:rsid w:val="001D5CB2"/>
    <w:rsid w:val="001D6861"/>
    <w:rsid w:val="001D6FF2"/>
    <w:rsid w:val="001D705B"/>
    <w:rsid w:val="001D7DB4"/>
    <w:rsid w:val="001E27B7"/>
    <w:rsid w:val="001E37BC"/>
    <w:rsid w:val="001E4655"/>
    <w:rsid w:val="001E4F3C"/>
    <w:rsid w:val="001E6B6B"/>
    <w:rsid w:val="001E77AC"/>
    <w:rsid w:val="001F1038"/>
    <w:rsid w:val="001F19F9"/>
    <w:rsid w:val="001F2799"/>
    <w:rsid w:val="001F43B7"/>
    <w:rsid w:val="001F6AB5"/>
    <w:rsid w:val="001F6ADB"/>
    <w:rsid w:val="001F6C5E"/>
    <w:rsid w:val="001F7E23"/>
    <w:rsid w:val="001F7F60"/>
    <w:rsid w:val="00201E5F"/>
    <w:rsid w:val="00203379"/>
    <w:rsid w:val="002038B9"/>
    <w:rsid w:val="00203A7B"/>
    <w:rsid w:val="00203EF1"/>
    <w:rsid w:val="00203F4D"/>
    <w:rsid w:val="00204AFE"/>
    <w:rsid w:val="00204E25"/>
    <w:rsid w:val="002051E7"/>
    <w:rsid w:val="0020521F"/>
    <w:rsid w:val="002058E6"/>
    <w:rsid w:val="00207363"/>
    <w:rsid w:val="002103BC"/>
    <w:rsid w:val="00210511"/>
    <w:rsid w:val="00210B08"/>
    <w:rsid w:val="00211D22"/>
    <w:rsid w:val="00211D2A"/>
    <w:rsid w:val="00212D4F"/>
    <w:rsid w:val="00213CE9"/>
    <w:rsid w:val="00214419"/>
    <w:rsid w:val="00214B9F"/>
    <w:rsid w:val="00214E39"/>
    <w:rsid w:val="00215058"/>
    <w:rsid w:val="002202B6"/>
    <w:rsid w:val="00220E04"/>
    <w:rsid w:val="002217E9"/>
    <w:rsid w:val="0022201F"/>
    <w:rsid w:val="00222446"/>
    <w:rsid w:val="00222C66"/>
    <w:rsid w:val="0022307A"/>
    <w:rsid w:val="0022423F"/>
    <w:rsid w:val="0022432E"/>
    <w:rsid w:val="00225F6C"/>
    <w:rsid w:val="00226196"/>
    <w:rsid w:val="0023047C"/>
    <w:rsid w:val="00231321"/>
    <w:rsid w:val="00234698"/>
    <w:rsid w:val="002347C6"/>
    <w:rsid w:val="00234CAA"/>
    <w:rsid w:val="0023558B"/>
    <w:rsid w:val="00235E4E"/>
    <w:rsid w:val="00236404"/>
    <w:rsid w:val="002372FA"/>
    <w:rsid w:val="00237901"/>
    <w:rsid w:val="002408BE"/>
    <w:rsid w:val="002422DC"/>
    <w:rsid w:val="00244D5A"/>
    <w:rsid w:val="00244E55"/>
    <w:rsid w:val="00245060"/>
    <w:rsid w:val="0024532D"/>
    <w:rsid w:val="0024564D"/>
    <w:rsid w:val="00245F79"/>
    <w:rsid w:val="002462FD"/>
    <w:rsid w:val="002500E3"/>
    <w:rsid w:val="00252E9C"/>
    <w:rsid w:val="00253440"/>
    <w:rsid w:val="00253C3D"/>
    <w:rsid w:val="002611D0"/>
    <w:rsid w:val="00261B94"/>
    <w:rsid w:val="00261FE8"/>
    <w:rsid w:val="0026240E"/>
    <w:rsid w:val="0026331D"/>
    <w:rsid w:val="00265A7B"/>
    <w:rsid w:val="0026647A"/>
    <w:rsid w:val="0026721C"/>
    <w:rsid w:val="00267FD7"/>
    <w:rsid w:val="002707B1"/>
    <w:rsid w:val="00271998"/>
    <w:rsid w:val="002722DA"/>
    <w:rsid w:val="00272AB3"/>
    <w:rsid w:val="00272AFF"/>
    <w:rsid w:val="002731AF"/>
    <w:rsid w:val="00273F06"/>
    <w:rsid w:val="00280565"/>
    <w:rsid w:val="00281253"/>
    <w:rsid w:val="00281489"/>
    <w:rsid w:val="002843F7"/>
    <w:rsid w:val="002871AE"/>
    <w:rsid w:val="00287785"/>
    <w:rsid w:val="00292C2B"/>
    <w:rsid w:val="00293705"/>
    <w:rsid w:val="002942D1"/>
    <w:rsid w:val="00294361"/>
    <w:rsid w:val="0029607D"/>
    <w:rsid w:val="0029688E"/>
    <w:rsid w:val="00296CB1"/>
    <w:rsid w:val="002A063B"/>
    <w:rsid w:val="002A0ABD"/>
    <w:rsid w:val="002A11F0"/>
    <w:rsid w:val="002A126B"/>
    <w:rsid w:val="002A1EC3"/>
    <w:rsid w:val="002A2001"/>
    <w:rsid w:val="002A24CA"/>
    <w:rsid w:val="002A2CE6"/>
    <w:rsid w:val="002A381F"/>
    <w:rsid w:val="002A3ADE"/>
    <w:rsid w:val="002A3E71"/>
    <w:rsid w:val="002A4E88"/>
    <w:rsid w:val="002A6A3E"/>
    <w:rsid w:val="002B06CB"/>
    <w:rsid w:val="002B09F8"/>
    <w:rsid w:val="002B0B8F"/>
    <w:rsid w:val="002B2069"/>
    <w:rsid w:val="002B2DB1"/>
    <w:rsid w:val="002B34D9"/>
    <w:rsid w:val="002B3DEA"/>
    <w:rsid w:val="002B5F12"/>
    <w:rsid w:val="002B6864"/>
    <w:rsid w:val="002B7B5C"/>
    <w:rsid w:val="002B7CE1"/>
    <w:rsid w:val="002C0EF1"/>
    <w:rsid w:val="002C0FAF"/>
    <w:rsid w:val="002C1D9B"/>
    <w:rsid w:val="002C3D33"/>
    <w:rsid w:val="002C46F7"/>
    <w:rsid w:val="002C487C"/>
    <w:rsid w:val="002C68C7"/>
    <w:rsid w:val="002D0A68"/>
    <w:rsid w:val="002D1161"/>
    <w:rsid w:val="002D28FC"/>
    <w:rsid w:val="002D35D4"/>
    <w:rsid w:val="002D5794"/>
    <w:rsid w:val="002D606D"/>
    <w:rsid w:val="002D6FAA"/>
    <w:rsid w:val="002E08C7"/>
    <w:rsid w:val="002E0A6A"/>
    <w:rsid w:val="002E1C7A"/>
    <w:rsid w:val="002E257F"/>
    <w:rsid w:val="002E2AE0"/>
    <w:rsid w:val="002E31C3"/>
    <w:rsid w:val="002E3639"/>
    <w:rsid w:val="002E41BA"/>
    <w:rsid w:val="002E4C01"/>
    <w:rsid w:val="002E52C7"/>
    <w:rsid w:val="002F01AE"/>
    <w:rsid w:val="002F0C91"/>
    <w:rsid w:val="002F1C2F"/>
    <w:rsid w:val="002F47E5"/>
    <w:rsid w:val="002F5AB8"/>
    <w:rsid w:val="002F5AEA"/>
    <w:rsid w:val="002F6227"/>
    <w:rsid w:val="002F7548"/>
    <w:rsid w:val="002F767D"/>
    <w:rsid w:val="002F794C"/>
    <w:rsid w:val="00300A81"/>
    <w:rsid w:val="0030307C"/>
    <w:rsid w:val="0030351C"/>
    <w:rsid w:val="0030393B"/>
    <w:rsid w:val="003049C0"/>
    <w:rsid w:val="003061B9"/>
    <w:rsid w:val="00306EFF"/>
    <w:rsid w:val="00306F17"/>
    <w:rsid w:val="00311EEE"/>
    <w:rsid w:val="0031225F"/>
    <w:rsid w:val="0031241F"/>
    <w:rsid w:val="00312C54"/>
    <w:rsid w:val="00313425"/>
    <w:rsid w:val="00313DD3"/>
    <w:rsid w:val="00317637"/>
    <w:rsid w:val="003207DB"/>
    <w:rsid w:val="003227BD"/>
    <w:rsid w:val="00322F77"/>
    <w:rsid w:val="00324056"/>
    <w:rsid w:val="00326BE5"/>
    <w:rsid w:val="00327BF6"/>
    <w:rsid w:val="00327FB6"/>
    <w:rsid w:val="00330017"/>
    <w:rsid w:val="00331179"/>
    <w:rsid w:val="003322DC"/>
    <w:rsid w:val="003335F9"/>
    <w:rsid w:val="00333637"/>
    <w:rsid w:val="00333D29"/>
    <w:rsid w:val="003348E3"/>
    <w:rsid w:val="00334BC1"/>
    <w:rsid w:val="00335287"/>
    <w:rsid w:val="00335499"/>
    <w:rsid w:val="00336D4C"/>
    <w:rsid w:val="0034032D"/>
    <w:rsid w:val="003407CF"/>
    <w:rsid w:val="00340A7F"/>
    <w:rsid w:val="003414B2"/>
    <w:rsid w:val="00341DE9"/>
    <w:rsid w:val="00341EFD"/>
    <w:rsid w:val="0034341B"/>
    <w:rsid w:val="00343FB7"/>
    <w:rsid w:val="00346C84"/>
    <w:rsid w:val="00347963"/>
    <w:rsid w:val="00350428"/>
    <w:rsid w:val="00350B26"/>
    <w:rsid w:val="00352D84"/>
    <w:rsid w:val="00352FFD"/>
    <w:rsid w:val="0035316F"/>
    <w:rsid w:val="00356313"/>
    <w:rsid w:val="00357928"/>
    <w:rsid w:val="00357D17"/>
    <w:rsid w:val="00360491"/>
    <w:rsid w:val="00360CF1"/>
    <w:rsid w:val="00361145"/>
    <w:rsid w:val="003629A6"/>
    <w:rsid w:val="00362F54"/>
    <w:rsid w:val="003639A9"/>
    <w:rsid w:val="003641FF"/>
    <w:rsid w:val="00364F78"/>
    <w:rsid w:val="00365C84"/>
    <w:rsid w:val="00365D8C"/>
    <w:rsid w:val="00366307"/>
    <w:rsid w:val="00370F03"/>
    <w:rsid w:val="00372962"/>
    <w:rsid w:val="0037435A"/>
    <w:rsid w:val="00374F3E"/>
    <w:rsid w:val="003759C2"/>
    <w:rsid w:val="0037665B"/>
    <w:rsid w:val="00377D41"/>
    <w:rsid w:val="00377EB7"/>
    <w:rsid w:val="003800C8"/>
    <w:rsid w:val="003805F2"/>
    <w:rsid w:val="0038105C"/>
    <w:rsid w:val="00381176"/>
    <w:rsid w:val="003822C7"/>
    <w:rsid w:val="00384449"/>
    <w:rsid w:val="00386D56"/>
    <w:rsid w:val="0038792A"/>
    <w:rsid w:val="00387C41"/>
    <w:rsid w:val="0039041D"/>
    <w:rsid w:val="003914DA"/>
    <w:rsid w:val="003932B0"/>
    <w:rsid w:val="00393370"/>
    <w:rsid w:val="00394242"/>
    <w:rsid w:val="00394596"/>
    <w:rsid w:val="00395EAD"/>
    <w:rsid w:val="00396B8D"/>
    <w:rsid w:val="003A02B8"/>
    <w:rsid w:val="003A0CC7"/>
    <w:rsid w:val="003A17E8"/>
    <w:rsid w:val="003A2BA1"/>
    <w:rsid w:val="003A378F"/>
    <w:rsid w:val="003A3C71"/>
    <w:rsid w:val="003A3EC8"/>
    <w:rsid w:val="003A4505"/>
    <w:rsid w:val="003B1A6D"/>
    <w:rsid w:val="003B1C8B"/>
    <w:rsid w:val="003B1EBF"/>
    <w:rsid w:val="003B3834"/>
    <w:rsid w:val="003B47B1"/>
    <w:rsid w:val="003B5256"/>
    <w:rsid w:val="003B54C9"/>
    <w:rsid w:val="003B5BE7"/>
    <w:rsid w:val="003B60ED"/>
    <w:rsid w:val="003B628C"/>
    <w:rsid w:val="003B7940"/>
    <w:rsid w:val="003C1602"/>
    <w:rsid w:val="003C2BD8"/>
    <w:rsid w:val="003C5762"/>
    <w:rsid w:val="003C6A97"/>
    <w:rsid w:val="003C7053"/>
    <w:rsid w:val="003C7CA4"/>
    <w:rsid w:val="003D06FB"/>
    <w:rsid w:val="003D11CE"/>
    <w:rsid w:val="003D2547"/>
    <w:rsid w:val="003D25B8"/>
    <w:rsid w:val="003D5CD3"/>
    <w:rsid w:val="003D6434"/>
    <w:rsid w:val="003E0940"/>
    <w:rsid w:val="003E0CA1"/>
    <w:rsid w:val="003E1F5C"/>
    <w:rsid w:val="003E24EA"/>
    <w:rsid w:val="003E2AEA"/>
    <w:rsid w:val="003E4093"/>
    <w:rsid w:val="003E4A5D"/>
    <w:rsid w:val="003E6189"/>
    <w:rsid w:val="003E6288"/>
    <w:rsid w:val="003E73EA"/>
    <w:rsid w:val="003E76F6"/>
    <w:rsid w:val="003E77AD"/>
    <w:rsid w:val="003F105F"/>
    <w:rsid w:val="003F18DA"/>
    <w:rsid w:val="003F4C05"/>
    <w:rsid w:val="003F4C33"/>
    <w:rsid w:val="003F4ED9"/>
    <w:rsid w:val="003F5838"/>
    <w:rsid w:val="003F5F4F"/>
    <w:rsid w:val="003F65A2"/>
    <w:rsid w:val="003F7BFD"/>
    <w:rsid w:val="00400C16"/>
    <w:rsid w:val="0040153B"/>
    <w:rsid w:val="004017CF"/>
    <w:rsid w:val="00401F37"/>
    <w:rsid w:val="00402E09"/>
    <w:rsid w:val="004039EF"/>
    <w:rsid w:val="00403BC3"/>
    <w:rsid w:val="00404C1B"/>
    <w:rsid w:val="00406378"/>
    <w:rsid w:val="00407DC5"/>
    <w:rsid w:val="0041137C"/>
    <w:rsid w:val="004126A0"/>
    <w:rsid w:val="004127C7"/>
    <w:rsid w:val="00412A04"/>
    <w:rsid w:val="004142BE"/>
    <w:rsid w:val="00415193"/>
    <w:rsid w:val="00415516"/>
    <w:rsid w:val="0041606F"/>
    <w:rsid w:val="004200AC"/>
    <w:rsid w:val="00420999"/>
    <w:rsid w:val="004221B8"/>
    <w:rsid w:val="00422527"/>
    <w:rsid w:val="004232A5"/>
    <w:rsid w:val="00424249"/>
    <w:rsid w:val="00426CA7"/>
    <w:rsid w:val="00427249"/>
    <w:rsid w:val="00427B87"/>
    <w:rsid w:val="00430976"/>
    <w:rsid w:val="004325ED"/>
    <w:rsid w:val="004326F0"/>
    <w:rsid w:val="00432EF0"/>
    <w:rsid w:val="004352DC"/>
    <w:rsid w:val="0043589F"/>
    <w:rsid w:val="00436A6D"/>
    <w:rsid w:val="004373FB"/>
    <w:rsid w:val="00437A14"/>
    <w:rsid w:val="004407E7"/>
    <w:rsid w:val="00440BF8"/>
    <w:rsid w:val="00440D98"/>
    <w:rsid w:val="0044127A"/>
    <w:rsid w:val="00441331"/>
    <w:rsid w:val="0044244D"/>
    <w:rsid w:val="004429EE"/>
    <w:rsid w:val="0044371A"/>
    <w:rsid w:val="004505AA"/>
    <w:rsid w:val="00451D9C"/>
    <w:rsid w:val="00451E9E"/>
    <w:rsid w:val="00451F3A"/>
    <w:rsid w:val="004573A9"/>
    <w:rsid w:val="00460C35"/>
    <w:rsid w:val="004613D4"/>
    <w:rsid w:val="0046388C"/>
    <w:rsid w:val="00463DF8"/>
    <w:rsid w:val="004649BB"/>
    <w:rsid w:val="00464D50"/>
    <w:rsid w:val="00464F86"/>
    <w:rsid w:val="004679AE"/>
    <w:rsid w:val="00467B8D"/>
    <w:rsid w:val="004702AF"/>
    <w:rsid w:val="00470E19"/>
    <w:rsid w:val="004735F6"/>
    <w:rsid w:val="00475265"/>
    <w:rsid w:val="0047686C"/>
    <w:rsid w:val="00476EC0"/>
    <w:rsid w:val="00477140"/>
    <w:rsid w:val="004803B9"/>
    <w:rsid w:val="0048051E"/>
    <w:rsid w:val="00480BE4"/>
    <w:rsid w:val="00480F34"/>
    <w:rsid w:val="00481308"/>
    <w:rsid w:val="0048224F"/>
    <w:rsid w:val="00482304"/>
    <w:rsid w:val="00483B3B"/>
    <w:rsid w:val="00484D01"/>
    <w:rsid w:val="00485411"/>
    <w:rsid w:val="00485572"/>
    <w:rsid w:val="004864A4"/>
    <w:rsid w:val="004864B6"/>
    <w:rsid w:val="00486EE2"/>
    <w:rsid w:val="00487175"/>
    <w:rsid w:val="004877E9"/>
    <w:rsid w:val="00491703"/>
    <w:rsid w:val="004923CA"/>
    <w:rsid w:val="00492770"/>
    <w:rsid w:val="00492ADB"/>
    <w:rsid w:val="00494895"/>
    <w:rsid w:val="00496457"/>
    <w:rsid w:val="00497F3D"/>
    <w:rsid w:val="004A094B"/>
    <w:rsid w:val="004A331B"/>
    <w:rsid w:val="004A4402"/>
    <w:rsid w:val="004A4A71"/>
    <w:rsid w:val="004A5109"/>
    <w:rsid w:val="004A5452"/>
    <w:rsid w:val="004A585D"/>
    <w:rsid w:val="004B13EB"/>
    <w:rsid w:val="004B168B"/>
    <w:rsid w:val="004B226F"/>
    <w:rsid w:val="004B30A9"/>
    <w:rsid w:val="004B36D2"/>
    <w:rsid w:val="004B3BE0"/>
    <w:rsid w:val="004B4C0B"/>
    <w:rsid w:val="004B5CD1"/>
    <w:rsid w:val="004B6226"/>
    <w:rsid w:val="004B647B"/>
    <w:rsid w:val="004B7A93"/>
    <w:rsid w:val="004C01C7"/>
    <w:rsid w:val="004C069F"/>
    <w:rsid w:val="004C093C"/>
    <w:rsid w:val="004C0B0E"/>
    <w:rsid w:val="004C0F24"/>
    <w:rsid w:val="004C1489"/>
    <w:rsid w:val="004C1EC5"/>
    <w:rsid w:val="004C4D59"/>
    <w:rsid w:val="004C582B"/>
    <w:rsid w:val="004C5E85"/>
    <w:rsid w:val="004D05EF"/>
    <w:rsid w:val="004D134E"/>
    <w:rsid w:val="004D29E9"/>
    <w:rsid w:val="004D3DAF"/>
    <w:rsid w:val="004D4102"/>
    <w:rsid w:val="004D465D"/>
    <w:rsid w:val="004D58B6"/>
    <w:rsid w:val="004D6703"/>
    <w:rsid w:val="004D7A6B"/>
    <w:rsid w:val="004D7C91"/>
    <w:rsid w:val="004D7CA4"/>
    <w:rsid w:val="004E0353"/>
    <w:rsid w:val="004E0740"/>
    <w:rsid w:val="004E0937"/>
    <w:rsid w:val="004E1364"/>
    <w:rsid w:val="004E177C"/>
    <w:rsid w:val="004E307E"/>
    <w:rsid w:val="004E327B"/>
    <w:rsid w:val="004E43BA"/>
    <w:rsid w:val="004E67F4"/>
    <w:rsid w:val="004E7260"/>
    <w:rsid w:val="004E784C"/>
    <w:rsid w:val="004F159D"/>
    <w:rsid w:val="004F1B84"/>
    <w:rsid w:val="004F3B03"/>
    <w:rsid w:val="004F6E10"/>
    <w:rsid w:val="0050005E"/>
    <w:rsid w:val="00500B23"/>
    <w:rsid w:val="005037CB"/>
    <w:rsid w:val="00503D61"/>
    <w:rsid w:val="005059CE"/>
    <w:rsid w:val="00505F67"/>
    <w:rsid w:val="0050643B"/>
    <w:rsid w:val="00506CCA"/>
    <w:rsid w:val="00510990"/>
    <w:rsid w:val="00510CE3"/>
    <w:rsid w:val="00511036"/>
    <w:rsid w:val="005143B3"/>
    <w:rsid w:val="00514846"/>
    <w:rsid w:val="00514B99"/>
    <w:rsid w:val="00520B43"/>
    <w:rsid w:val="00522C68"/>
    <w:rsid w:val="00523F9F"/>
    <w:rsid w:val="00523FB9"/>
    <w:rsid w:val="00524D05"/>
    <w:rsid w:val="00527F3B"/>
    <w:rsid w:val="00530242"/>
    <w:rsid w:val="00531EE7"/>
    <w:rsid w:val="005365C4"/>
    <w:rsid w:val="00542FEE"/>
    <w:rsid w:val="00543981"/>
    <w:rsid w:val="00543B58"/>
    <w:rsid w:val="005445D4"/>
    <w:rsid w:val="00546101"/>
    <w:rsid w:val="00550D3B"/>
    <w:rsid w:val="005528F3"/>
    <w:rsid w:val="00552D6E"/>
    <w:rsid w:val="005534B5"/>
    <w:rsid w:val="00553CFB"/>
    <w:rsid w:val="00554833"/>
    <w:rsid w:val="00555EDA"/>
    <w:rsid w:val="005562A2"/>
    <w:rsid w:val="0055675D"/>
    <w:rsid w:val="00556957"/>
    <w:rsid w:val="00556C9B"/>
    <w:rsid w:val="00557992"/>
    <w:rsid w:val="00557E06"/>
    <w:rsid w:val="005606B8"/>
    <w:rsid w:val="00560C32"/>
    <w:rsid w:val="00561AA5"/>
    <w:rsid w:val="00562838"/>
    <w:rsid w:val="005631BA"/>
    <w:rsid w:val="005642DF"/>
    <w:rsid w:val="005647F5"/>
    <w:rsid w:val="00565BA7"/>
    <w:rsid w:val="00567197"/>
    <w:rsid w:val="0056749C"/>
    <w:rsid w:val="005678DD"/>
    <w:rsid w:val="00567E66"/>
    <w:rsid w:val="00570463"/>
    <w:rsid w:val="00570DF4"/>
    <w:rsid w:val="005715E2"/>
    <w:rsid w:val="00574302"/>
    <w:rsid w:val="0057563A"/>
    <w:rsid w:val="0057707A"/>
    <w:rsid w:val="00577565"/>
    <w:rsid w:val="00580C70"/>
    <w:rsid w:val="00581478"/>
    <w:rsid w:val="0058379A"/>
    <w:rsid w:val="00584250"/>
    <w:rsid w:val="00584D91"/>
    <w:rsid w:val="00585A73"/>
    <w:rsid w:val="005871F7"/>
    <w:rsid w:val="005903B1"/>
    <w:rsid w:val="005903C4"/>
    <w:rsid w:val="00591FB8"/>
    <w:rsid w:val="00592D84"/>
    <w:rsid w:val="00593524"/>
    <w:rsid w:val="005936E4"/>
    <w:rsid w:val="005942E6"/>
    <w:rsid w:val="005961DB"/>
    <w:rsid w:val="00596BEE"/>
    <w:rsid w:val="00597E14"/>
    <w:rsid w:val="005A16CA"/>
    <w:rsid w:val="005A3546"/>
    <w:rsid w:val="005A3658"/>
    <w:rsid w:val="005A3BD0"/>
    <w:rsid w:val="005A3C6C"/>
    <w:rsid w:val="005A3DD7"/>
    <w:rsid w:val="005A4E93"/>
    <w:rsid w:val="005A55C4"/>
    <w:rsid w:val="005A5E71"/>
    <w:rsid w:val="005A5E7E"/>
    <w:rsid w:val="005B11B3"/>
    <w:rsid w:val="005B1451"/>
    <w:rsid w:val="005B1700"/>
    <w:rsid w:val="005B2ECE"/>
    <w:rsid w:val="005B3F41"/>
    <w:rsid w:val="005B4999"/>
    <w:rsid w:val="005B49D5"/>
    <w:rsid w:val="005B4D0C"/>
    <w:rsid w:val="005B4F54"/>
    <w:rsid w:val="005B5414"/>
    <w:rsid w:val="005B73AD"/>
    <w:rsid w:val="005C0AC6"/>
    <w:rsid w:val="005C0C42"/>
    <w:rsid w:val="005C1D02"/>
    <w:rsid w:val="005C2250"/>
    <w:rsid w:val="005C2697"/>
    <w:rsid w:val="005C3106"/>
    <w:rsid w:val="005C3B18"/>
    <w:rsid w:val="005C3D95"/>
    <w:rsid w:val="005C43FE"/>
    <w:rsid w:val="005C4CA7"/>
    <w:rsid w:val="005C6233"/>
    <w:rsid w:val="005D0464"/>
    <w:rsid w:val="005D14CB"/>
    <w:rsid w:val="005D2DD9"/>
    <w:rsid w:val="005D311F"/>
    <w:rsid w:val="005D456D"/>
    <w:rsid w:val="005D50E6"/>
    <w:rsid w:val="005D6335"/>
    <w:rsid w:val="005D7A6E"/>
    <w:rsid w:val="005E006E"/>
    <w:rsid w:val="005E0DBB"/>
    <w:rsid w:val="005E12F6"/>
    <w:rsid w:val="005E1E35"/>
    <w:rsid w:val="005E2160"/>
    <w:rsid w:val="005E24BD"/>
    <w:rsid w:val="005E35B5"/>
    <w:rsid w:val="005E37C4"/>
    <w:rsid w:val="005E3ADA"/>
    <w:rsid w:val="005E43EB"/>
    <w:rsid w:val="005E4490"/>
    <w:rsid w:val="005E4FAF"/>
    <w:rsid w:val="005E4FC2"/>
    <w:rsid w:val="005E5BBC"/>
    <w:rsid w:val="005E7471"/>
    <w:rsid w:val="005E7EC0"/>
    <w:rsid w:val="005F0F1A"/>
    <w:rsid w:val="005F3053"/>
    <w:rsid w:val="005F394C"/>
    <w:rsid w:val="005F3A71"/>
    <w:rsid w:val="005F4C77"/>
    <w:rsid w:val="005F5DC1"/>
    <w:rsid w:val="005F7ABB"/>
    <w:rsid w:val="0060035F"/>
    <w:rsid w:val="00600443"/>
    <w:rsid w:val="0060052F"/>
    <w:rsid w:val="00600D1B"/>
    <w:rsid w:val="00600DC4"/>
    <w:rsid w:val="00600EEC"/>
    <w:rsid w:val="00601E4C"/>
    <w:rsid w:val="006022DE"/>
    <w:rsid w:val="0060259F"/>
    <w:rsid w:val="00603638"/>
    <w:rsid w:val="00603A4B"/>
    <w:rsid w:val="00603CF7"/>
    <w:rsid w:val="00604139"/>
    <w:rsid w:val="0060465D"/>
    <w:rsid w:val="00604C8C"/>
    <w:rsid w:val="00604EB5"/>
    <w:rsid w:val="00604F08"/>
    <w:rsid w:val="00605A92"/>
    <w:rsid w:val="00606048"/>
    <w:rsid w:val="006067AB"/>
    <w:rsid w:val="00606E0B"/>
    <w:rsid w:val="00607521"/>
    <w:rsid w:val="00607B32"/>
    <w:rsid w:val="00610DA7"/>
    <w:rsid w:val="00612039"/>
    <w:rsid w:val="00615013"/>
    <w:rsid w:val="006160AE"/>
    <w:rsid w:val="00616410"/>
    <w:rsid w:val="00622B80"/>
    <w:rsid w:val="00623817"/>
    <w:rsid w:val="006238BF"/>
    <w:rsid w:val="0062614E"/>
    <w:rsid w:val="006273DC"/>
    <w:rsid w:val="0063003F"/>
    <w:rsid w:val="006310D9"/>
    <w:rsid w:val="00631688"/>
    <w:rsid w:val="006319D5"/>
    <w:rsid w:val="00633020"/>
    <w:rsid w:val="00633C25"/>
    <w:rsid w:val="006347A7"/>
    <w:rsid w:val="00634E46"/>
    <w:rsid w:val="00635257"/>
    <w:rsid w:val="00635C1D"/>
    <w:rsid w:val="00637679"/>
    <w:rsid w:val="006378A7"/>
    <w:rsid w:val="006407EE"/>
    <w:rsid w:val="00641B9F"/>
    <w:rsid w:val="00642FDC"/>
    <w:rsid w:val="00644022"/>
    <w:rsid w:val="006441AD"/>
    <w:rsid w:val="0064427B"/>
    <w:rsid w:val="0064464B"/>
    <w:rsid w:val="00645F5F"/>
    <w:rsid w:val="006475A3"/>
    <w:rsid w:val="006503E5"/>
    <w:rsid w:val="006526C4"/>
    <w:rsid w:val="00653527"/>
    <w:rsid w:val="0065372A"/>
    <w:rsid w:val="00654B64"/>
    <w:rsid w:val="0065758F"/>
    <w:rsid w:val="00657BCE"/>
    <w:rsid w:val="00660B68"/>
    <w:rsid w:val="00663E8D"/>
    <w:rsid w:val="00665446"/>
    <w:rsid w:val="00665766"/>
    <w:rsid w:val="00666223"/>
    <w:rsid w:val="00666E9C"/>
    <w:rsid w:val="00667784"/>
    <w:rsid w:val="006678DE"/>
    <w:rsid w:val="00671525"/>
    <w:rsid w:val="0067448F"/>
    <w:rsid w:val="0067585D"/>
    <w:rsid w:val="00676669"/>
    <w:rsid w:val="0067669B"/>
    <w:rsid w:val="00676E2E"/>
    <w:rsid w:val="00677065"/>
    <w:rsid w:val="006772CD"/>
    <w:rsid w:val="0068023B"/>
    <w:rsid w:val="0068255A"/>
    <w:rsid w:val="00683044"/>
    <w:rsid w:val="006853F1"/>
    <w:rsid w:val="006864FC"/>
    <w:rsid w:val="00686E88"/>
    <w:rsid w:val="006912A7"/>
    <w:rsid w:val="006917E6"/>
    <w:rsid w:val="00692C35"/>
    <w:rsid w:val="0069496F"/>
    <w:rsid w:val="00694EA9"/>
    <w:rsid w:val="006971D7"/>
    <w:rsid w:val="006977CE"/>
    <w:rsid w:val="00697B15"/>
    <w:rsid w:val="006A1270"/>
    <w:rsid w:val="006A22B4"/>
    <w:rsid w:val="006A3803"/>
    <w:rsid w:val="006A3BC7"/>
    <w:rsid w:val="006A42DD"/>
    <w:rsid w:val="006A58E3"/>
    <w:rsid w:val="006A7CC4"/>
    <w:rsid w:val="006B02A2"/>
    <w:rsid w:val="006B0E23"/>
    <w:rsid w:val="006B109A"/>
    <w:rsid w:val="006B2DA6"/>
    <w:rsid w:val="006B39FF"/>
    <w:rsid w:val="006B495E"/>
    <w:rsid w:val="006B495F"/>
    <w:rsid w:val="006B7663"/>
    <w:rsid w:val="006C0821"/>
    <w:rsid w:val="006C0EA1"/>
    <w:rsid w:val="006C1DE8"/>
    <w:rsid w:val="006C1E24"/>
    <w:rsid w:val="006C1E85"/>
    <w:rsid w:val="006C286C"/>
    <w:rsid w:val="006C4AA6"/>
    <w:rsid w:val="006C556F"/>
    <w:rsid w:val="006C56A8"/>
    <w:rsid w:val="006C5FA8"/>
    <w:rsid w:val="006C6520"/>
    <w:rsid w:val="006D05EF"/>
    <w:rsid w:val="006D1B9F"/>
    <w:rsid w:val="006D2420"/>
    <w:rsid w:val="006D3960"/>
    <w:rsid w:val="006D3BE4"/>
    <w:rsid w:val="006D5067"/>
    <w:rsid w:val="006D54F0"/>
    <w:rsid w:val="006D55F7"/>
    <w:rsid w:val="006E0750"/>
    <w:rsid w:val="006E599E"/>
    <w:rsid w:val="006E5CE2"/>
    <w:rsid w:val="006E5DF0"/>
    <w:rsid w:val="006E6168"/>
    <w:rsid w:val="006E742E"/>
    <w:rsid w:val="006F2287"/>
    <w:rsid w:val="006F22B2"/>
    <w:rsid w:val="006F2849"/>
    <w:rsid w:val="006F3810"/>
    <w:rsid w:val="006F3A1F"/>
    <w:rsid w:val="006F449F"/>
    <w:rsid w:val="006F5A9B"/>
    <w:rsid w:val="006F5BB0"/>
    <w:rsid w:val="006F5F1D"/>
    <w:rsid w:val="006F6004"/>
    <w:rsid w:val="006F709B"/>
    <w:rsid w:val="006F72BF"/>
    <w:rsid w:val="00700650"/>
    <w:rsid w:val="00701399"/>
    <w:rsid w:val="00701B0A"/>
    <w:rsid w:val="00702033"/>
    <w:rsid w:val="007034CA"/>
    <w:rsid w:val="007035CD"/>
    <w:rsid w:val="00705322"/>
    <w:rsid w:val="00706300"/>
    <w:rsid w:val="00711D7E"/>
    <w:rsid w:val="007125F7"/>
    <w:rsid w:val="00713542"/>
    <w:rsid w:val="00714895"/>
    <w:rsid w:val="00714FD7"/>
    <w:rsid w:val="0071577A"/>
    <w:rsid w:val="0071705D"/>
    <w:rsid w:val="00720BAE"/>
    <w:rsid w:val="00722049"/>
    <w:rsid w:val="00722774"/>
    <w:rsid w:val="007254C1"/>
    <w:rsid w:val="0072740B"/>
    <w:rsid w:val="0073070D"/>
    <w:rsid w:val="00730978"/>
    <w:rsid w:val="00730BB9"/>
    <w:rsid w:val="00731D21"/>
    <w:rsid w:val="007328A5"/>
    <w:rsid w:val="007336B3"/>
    <w:rsid w:val="00733C35"/>
    <w:rsid w:val="0073574F"/>
    <w:rsid w:val="0074011A"/>
    <w:rsid w:val="0074175D"/>
    <w:rsid w:val="00746552"/>
    <w:rsid w:val="0075119A"/>
    <w:rsid w:val="007522E7"/>
    <w:rsid w:val="007536DA"/>
    <w:rsid w:val="0075475B"/>
    <w:rsid w:val="0075507E"/>
    <w:rsid w:val="0075692C"/>
    <w:rsid w:val="00756B39"/>
    <w:rsid w:val="00760883"/>
    <w:rsid w:val="0076158C"/>
    <w:rsid w:val="00761731"/>
    <w:rsid w:val="00761C32"/>
    <w:rsid w:val="00762A50"/>
    <w:rsid w:val="0076411B"/>
    <w:rsid w:val="00766CA7"/>
    <w:rsid w:val="0076725D"/>
    <w:rsid w:val="00767324"/>
    <w:rsid w:val="007703D7"/>
    <w:rsid w:val="00770927"/>
    <w:rsid w:val="007728ED"/>
    <w:rsid w:val="007737B5"/>
    <w:rsid w:val="00773F43"/>
    <w:rsid w:val="0077625A"/>
    <w:rsid w:val="00776A9A"/>
    <w:rsid w:val="00777C35"/>
    <w:rsid w:val="00780874"/>
    <w:rsid w:val="00781017"/>
    <w:rsid w:val="007822C8"/>
    <w:rsid w:val="00783D7B"/>
    <w:rsid w:val="00783DAE"/>
    <w:rsid w:val="00784D0C"/>
    <w:rsid w:val="007860D9"/>
    <w:rsid w:val="00787954"/>
    <w:rsid w:val="00787FEA"/>
    <w:rsid w:val="00790671"/>
    <w:rsid w:val="0079067C"/>
    <w:rsid w:val="00791236"/>
    <w:rsid w:val="007939E9"/>
    <w:rsid w:val="00795004"/>
    <w:rsid w:val="007950DC"/>
    <w:rsid w:val="00795D32"/>
    <w:rsid w:val="00796DBA"/>
    <w:rsid w:val="007A1E64"/>
    <w:rsid w:val="007A3AB0"/>
    <w:rsid w:val="007A4703"/>
    <w:rsid w:val="007A4A33"/>
    <w:rsid w:val="007A5373"/>
    <w:rsid w:val="007A6B44"/>
    <w:rsid w:val="007B0429"/>
    <w:rsid w:val="007B4978"/>
    <w:rsid w:val="007B4F42"/>
    <w:rsid w:val="007B5066"/>
    <w:rsid w:val="007B54C3"/>
    <w:rsid w:val="007B5B20"/>
    <w:rsid w:val="007B7710"/>
    <w:rsid w:val="007C0AD1"/>
    <w:rsid w:val="007C1169"/>
    <w:rsid w:val="007C19E9"/>
    <w:rsid w:val="007C26C6"/>
    <w:rsid w:val="007C3E61"/>
    <w:rsid w:val="007C453E"/>
    <w:rsid w:val="007C52D9"/>
    <w:rsid w:val="007C5C9B"/>
    <w:rsid w:val="007C74BF"/>
    <w:rsid w:val="007C7821"/>
    <w:rsid w:val="007D08E1"/>
    <w:rsid w:val="007D126C"/>
    <w:rsid w:val="007D1E82"/>
    <w:rsid w:val="007D2F69"/>
    <w:rsid w:val="007D46FE"/>
    <w:rsid w:val="007D6BE2"/>
    <w:rsid w:val="007D7697"/>
    <w:rsid w:val="007E085A"/>
    <w:rsid w:val="007E1B26"/>
    <w:rsid w:val="007E3AAF"/>
    <w:rsid w:val="007E3E3F"/>
    <w:rsid w:val="007E7A1C"/>
    <w:rsid w:val="007E7F39"/>
    <w:rsid w:val="007F20AB"/>
    <w:rsid w:val="007F38E2"/>
    <w:rsid w:val="007F399B"/>
    <w:rsid w:val="007F43A2"/>
    <w:rsid w:val="007F56CD"/>
    <w:rsid w:val="007F689F"/>
    <w:rsid w:val="007F7967"/>
    <w:rsid w:val="007F7D11"/>
    <w:rsid w:val="008005DA"/>
    <w:rsid w:val="00800E0C"/>
    <w:rsid w:val="00803AC4"/>
    <w:rsid w:val="00804598"/>
    <w:rsid w:val="00805380"/>
    <w:rsid w:val="00805A41"/>
    <w:rsid w:val="008065EB"/>
    <w:rsid w:val="0080664B"/>
    <w:rsid w:val="00807377"/>
    <w:rsid w:val="00807E3F"/>
    <w:rsid w:val="0081145A"/>
    <w:rsid w:val="00812BC2"/>
    <w:rsid w:val="008139B2"/>
    <w:rsid w:val="008143B5"/>
    <w:rsid w:val="008155B6"/>
    <w:rsid w:val="00815C18"/>
    <w:rsid w:val="00817972"/>
    <w:rsid w:val="00820BD1"/>
    <w:rsid w:val="008222DF"/>
    <w:rsid w:val="008232E6"/>
    <w:rsid w:val="00823A6F"/>
    <w:rsid w:val="00824008"/>
    <w:rsid w:val="00824125"/>
    <w:rsid w:val="00824E0D"/>
    <w:rsid w:val="0082506A"/>
    <w:rsid w:val="008251EC"/>
    <w:rsid w:val="0082534B"/>
    <w:rsid w:val="00825CC4"/>
    <w:rsid w:val="00827A18"/>
    <w:rsid w:val="00830E0B"/>
    <w:rsid w:val="008312D2"/>
    <w:rsid w:val="008332B5"/>
    <w:rsid w:val="00833623"/>
    <w:rsid w:val="00835E86"/>
    <w:rsid w:val="008367A6"/>
    <w:rsid w:val="00837E10"/>
    <w:rsid w:val="008401D3"/>
    <w:rsid w:val="0084081D"/>
    <w:rsid w:val="008416D1"/>
    <w:rsid w:val="00841954"/>
    <w:rsid w:val="00841F46"/>
    <w:rsid w:val="008424A7"/>
    <w:rsid w:val="00842F11"/>
    <w:rsid w:val="0084504D"/>
    <w:rsid w:val="008450FF"/>
    <w:rsid w:val="00846FFA"/>
    <w:rsid w:val="00847B7C"/>
    <w:rsid w:val="00850D98"/>
    <w:rsid w:val="00850F3D"/>
    <w:rsid w:val="00851FE2"/>
    <w:rsid w:val="00852FA3"/>
    <w:rsid w:val="0085343D"/>
    <w:rsid w:val="00853F77"/>
    <w:rsid w:val="008546B5"/>
    <w:rsid w:val="00855118"/>
    <w:rsid w:val="00855945"/>
    <w:rsid w:val="00856032"/>
    <w:rsid w:val="00860218"/>
    <w:rsid w:val="008602AB"/>
    <w:rsid w:val="00862EF2"/>
    <w:rsid w:val="00863500"/>
    <w:rsid w:val="0086540E"/>
    <w:rsid w:val="0086665A"/>
    <w:rsid w:val="00870BD4"/>
    <w:rsid w:val="00871F25"/>
    <w:rsid w:val="0087245F"/>
    <w:rsid w:val="0087249D"/>
    <w:rsid w:val="00872BC7"/>
    <w:rsid w:val="008735BC"/>
    <w:rsid w:val="008742A8"/>
    <w:rsid w:val="00874518"/>
    <w:rsid w:val="0087483B"/>
    <w:rsid w:val="00875076"/>
    <w:rsid w:val="00875337"/>
    <w:rsid w:val="00875BB2"/>
    <w:rsid w:val="00876C19"/>
    <w:rsid w:val="00877291"/>
    <w:rsid w:val="008805FB"/>
    <w:rsid w:val="00880CD7"/>
    <w:rsid w:val="00883295"/>
    <w:rsid w:val="00883B01"/>
    <w:rsid w:val="00886631"/>
    <w:rsid w:val="00886669"/>
    <w:rsid w:val="0088672B"/>
    <w:rsid w:val="00886E73"/>
    <w:rsid w:val="00886FCB"/>
    <w:rsid w:val="00887156"/>
    <w:rsid w:val="00887528"/>
    <w:rsid w:val="00891409"/>
    <w:rsid w:val="008924A4"/>
    <w:rsid w:val="00892B9D"/>
    <w:rsid w:val="008930A3"/>
    <w:rsid w:val="00894624"/>
    <w:rsid w:val="00896046"/>
    <w:rsid w:val="008967C3"/>
    <w:rsid w:val="00896C4A"/>
    <w:rsid w:val="008A40B5"/>
    <w:rsid w:val="008A64A8"/>
    <w:rsid w:val="008A6A1C"/>
    <w:rsid w:val="008A7237"/>
    <w:rsid w:val="008A79B2"/>
    <w:rsid w:val="008B018A"/>
    <w:rsid w:val="008B0ACF"/>
    <w:rsid w:val="008B12A0"/>
    <w:rsid w:val="008B18CD"/>
    <w:rsid w:val="008B3486"/>
    <w:rsid w:val="008B41A6"/>
    <w:rsid w:val="008B5163"/>
    <w:rsid w:val="008B594E"/>
    <w:rsid w:val="008B7CB2"/>
    <w:rsid w:val="008C2693"/>
    <w:rsid w:val="008C566C"/>
    <w:rsid w:val="008D0116"/>
    <w:rsid w:val="008D08A3"/>
    <w:rsid w:val="008D219B"/>
    <w:rsid w:val="008D2B18"/>
    <w:rsid w:val="008D34D9"/>
    <w:rsid w:val="008D7D75"/>
    <w:rsid w:val="008E0741"/>
    <w:rsid w:val="008E0C19"/>
    <w:rsid w:val="008E3DD4"/>
    <w:rsid w:val="008E4547"/>
    <w:rsid w:val="008E5F3B"/>
    <w:rsid w:val="008E7066"/>
    <w:rsid w:val="008E70BC"/>
    <w:rsid w:val="008E7F17"/>
    <w:rsid w:val="008F0EB0"/>
    <w:rsid w:val="008F3657"/>
    <w:rsid w:val="008F43B0"/>
    <w:rsid w:val="008F4504"/>
    <w:rsid w:val="008F6CF1"/>
    <w:rsid w:val="008F732C"/>
    <w:rsid w:val="008F7851"/>
    <w:rsid w:val="008F79BC"/>
    <w:rsid w:val="008F7BDB"/>
    <w:rsid w:val="00901AA2"/>
    <w:rsid w:val="00902F72"/>
    <w:rsid w:val="00903A27"/>
    <w:rsid w:val="00903EAF"/>
    <w:rsid w:val="0090420A"/>
    <w:rsid w:val="009059AA"/>
    <w:rsid w:val="00905FE8"/>
    <w:rsid w:val="00906797"/>
    <w:rsid w:val="00906CB8"/>
    <w:rsid w:val="00906FE2"/>
    <w:rsid w:val="0090744A"/>
    <w:rsid w:val="00907CDD"/>
    <w:rsid w:val="009103FA"/>
    <w:rsid w:val="0091067C"/>
    <w:rsid w:val="00911A2F"/>
    <w:rsid w:val="009124DA"/>
    <w:rsid w:val="00914A29"/>
    <w:rsid w:val="00916D0F"/>
    <w:rsid w:val="00917DD7"/>
    <w:rsid w:val="009208FB"/>
    <w:rsid w:val="0092108D"/>
    <w:rsid w:val="00922114"/>
    <w:rsid w:val="009223BD"/>
    <w:rsid w:val="009230DF"/>
    <w:rsid w:val="00924493"/>
    <w:rsid w:val="00926077"/>
    <w:rsid w:val="00927D25"/>
    <w:rsid w:val="00933468"/>
    <w:rsid w:val="00933CEB"/>
    <w:rsid w:val="00936CF3"/>
    <w:rsid w:val="00937EA2"/>
    <w:rsid w:val="00940DDB"/>
    <w:rsid w:val="0094137A"/>
    <w:rsid w:val="0094267D"/>
    <w:rsid w:val="00942853"/>
    <w:rsid w:val="00943A68"/>
    <w:rsid w:val="009461B3"/>
    <w:rsid w:val="00947CB4"/>
    <w:rsid w:val="00947F9E"/>
    <w:rsid w:val="00950C8A"/>
    <w:rsid w:val="009524A6"/>
    <w:rsid w:val="0095350A"/>
    <w:rsid w:val="00953D0B"/>
    <w:rsid w:val="00955EA4"/>
    <w:rsid w:val="00956B17"/>
    <w:rsid w:val="00957FB7"/>
    <w:rsid w:val="00960457"/>
    <w:rsid w:val="00960FEE"/>
    <w:rsid w:val="00961CFB"/>
    <w:rsid w:val="0096255D"/>
    <w:rsid w:val="00962D0F"/>
    <w:rsid w:val="00964DBB"/>
    <w:rsid w:val="009679C9"/>
    <w:rsid w:val="009702B5"/>
    <w:rsid w:val="0097133C"/>
    <w:rsid w:val="009723F2"/>
    <w:rsid w:val="00972F1E"/>
    <w:rsid w:val="00972F53"/>
    <w:rsid w:val="00974F17"/>
    <w:rsid w:val="00975533"/>
    <w:rsid w:val="0097592E"/>
    <w:rsid w:val="00976F3E"/>
    <w:rsid w:val="00981558"/>
    <w:rsid w:val="00981565"/>
    <w:rsid w:val="00981B4F"/>
    <w:rsid w:val="00982864"/>
    <w:rsid w:val="00982B76"/>
    <w:rsid w:val="009830DE"/>
    <w:rsid w:val="009831A4"/>
    <w:rsid w:val="00983805"/>
    <w:rsid w:val="009848F8"/>
    <w:rsid w:val="0098574E"/>
    <w:rsid w:val="009904C3"/>
    <w:rsid w:val="00990A7F"/>
    <w:rsid w:val="00990CF4"/>
    <w:rsid w:val="00991976"/>
    <w:rsid w:val="00991EEA"/>
    <w:rsid w:val="00994DE5"/>
    <w:rsid w:val="00996392"/>
    <w:rsid w:val="00996583"/>
    <w:rsid w:val="00996CF4"/>
    <w:rsid w:val="00997E1A"/>
    <w:rsid w:val="009A0289"/>
    <w:rsid w:val="009A3C56"/>
    <w:rsid w:val="009A3F2A"/>
    <w:rsid w:val="009A49E7"/>
    <w:rsid w:val="009A4E2F"/>
    <w:rsid w:val="009A5696"/>
    <w:rsid w:val="009A5A14"/>
    <w:rsid w:val="009A6A4D"/>
    <w:rsid w:val="009A71AB"/>
    <w:rsid w:val="009A7345"/>
    <w:rsid w:val="009A77BF"/>
    <w:rsid w:val="009A7D4A"/>
    <w:rsid w:val="009B1715"/>
    <w:rsid w:val="009B1B94"/>
    <w:rsid w:val="009B49AB"/>
    <w:rsid w:val="009B4F74"/>
    <w:rsid w:val="009B673F"/>
    <w:rsid w:val="009B6A1C"/>
    <w:rsid w:val="009C0E08"/>
    <w:rsid w:val="009C13C7"/>
    <w:rsid w:val="009C284D"/>
    <w:rsid w:val="009C2B2B"/>
    <w:rsid w:val="009C3252"/>
    <w:rsid w:val="009C6F2D"/>
    <w:rsid w:val="009C78BE"/>
    <w:rsid w:val="009D0EAC"/>
    <w:rsid w:val="009D1AF8"/>
    <w:rsid w:val="009D1CEC"/>
    <w:rsid w:val="009D5106"/>
    <w:rsid w:val="009D5B3A"/>
    <w:rsid w:val="009D5B8D"/>
    <w:rsid w:val="009D5D17"/>
    <w:rsid w:val="009D726B"/>
    <w:rsid w:val="009D7B35"/>
    <w:rsid w:val="009E1350"/>
    <w:rsid w:val="009E29B9"/>
    <w:rsid w:val="009E3AD5"/>
    <w:rsid w:val="009E3D3F"/>
    <w:rsid w:val="009E3EAB"/>
    <w:rsid w:val="009E4BFE"/>
    <w:rsid w:val="009E4D32"/>
    <w:rsid w:val="009E5BF6"/>
    <w:rsid w:val="009E7509"/>
    <w:rsid w:val="009E78B1"/>
    <w:rsid w:val="009F1905"/>
    <w:rsid w:val="009F22D8"/>
    <w:rsid w:val="009F3D2B"/>
    <w:rsid w:val="009F4012"/>
    <w:rsid w:val="009F4B3B"/>
    <w:rsid w:val="009F5891"/>
    <w:rsid w:val="009F71DB"/>
    <w:rsid w:val="00A019C5"/>
    <w:rsid w:val="00A01EBE"/>
    <w:rsid w:val="00A037ED"/>
    <w:rsid w:val="00A0453D"/>
    <w:rsid w:val="00A100F5"/>
    <w:rsid w:val="00A105C5"/>
    <w:rsid w:val="00A10862"/>
    <w:rsid w:val="00A12323"/>
    <w:rsid w:val="00A12568"/>
    <w:rsid w:val="00A12CE7"/>
    <w:rsid w:val="00A12F43"/>
    <w:rsid w:val="00A15C82"/>
    <w:rsid w:val="00A15D08"/>
    <w:rsid w:val="00A168EE"/>
    <w:rsid w:val="00A16953"/>
    <w:rsid w:val="00A1797F"/>
    <w:rsid w:val="00A17DAC"/>
    <w:rsid w:val="00A20174"/>
    <w:rsid w:val="00A20267"/>
    <w:rsid w:val="00A230EA"/>
    <w:rsid w:val="00A24455"/>
    <w:rsid w:val="00A24477"/>
    <w:rsid w:val="00A2449E"/>
    <w:rsid w:val="00A2517C"/>
    <w:rsid w:val="00A25F88"/>
    <w:rsid w:val="00A26A8C"/>
    <w:rsid w:val="00A2702F"/>
    <w:rsid w:val="00A279AF"/>
    <w:rsid w:val="00A300B1"/>
    <w:rsid w:val="00A30D53"/>
    <w:rsid w:val="00A31DEB"/>
    <w:rsid w:val="00A32792"/>
    <w:rsid w:val="00A343F5"/>
    <w:rsid w:val="00A35636"/>
    <w:rsid w:val="00A35B43"/>
    <w:rsid w:val="00A3745E"/>
    <w:rsid w:val="00A40642"/>
    <w:rsid w:val="00A409E0"/>
    <w:rsid w:val="00A4110D"/>
    <w:rsid w:val="00A41E81"/>
    <w:rsid w:val="00A421D2"/>
    <w:rsid w:val="00A43302"/>
    <w:rsid w:val="00A438A0"/>
    <w:rsid w:val="00A44240"/>
    <w:rsid w:val="00A469FE"/>
    <w:rsid w:val="00A47E0E"/>
    <w:rsid w:val="00A5188E"/>
    <w:rsid w:val="00A529F4"/>
    <w:rsid w:val="00A611B9"/>
    <w:rsid w:val="00A61E93"/>
    <w:rsid w:val="00A635A7"/>
    <w:rsid w:val="00A63D0A"/>
    <w:rsid w:val="00A651D1"/>
    <w:rsid w:val="00A652F6"/>
    <w:rsid w:val="00A6558D"/>
    <w:rsid w:val="00A65957"/>
    <w:rsid w:val="00A66A70"/>
    <w:rsid w:val="00A67C33"/>
    <w:rsid w:val="00A67D2B"/>
    <w:rsid w:val="00A70883"/>
    <w:rsid w:val="00A71E67"/>
    <w:rsid w:val="00A720D1"/>
    <w:rsid w:val="00A72EF7"/>
    <w:rsid w:val="00A74FF8"/>
    <w:rsid w:val="00A77C1D"/>
    <w:rsid w:val="00A80D73"/>
    <w:rsid w:val="00A827FF"/>
    <w:rsid w:val="00A8305C"/>
    <w:rsid w:val="00A83C1D"/>
    <w:rsid w:val="00A857A8"/>
    <w:rsid w:val="00A85947"/>
    <w:rsid w:val="00A866C4"/>
    <w:rsid w:val="00A87BE8"/>
    <w:rsid w:val="00A91829"/>
    <w:rsid w:val="00A91F8D"/>
    <w:rsid w:val="00A92387"/>
    <w:rsid w:val="00A9431C"/>
    <w:rsid w:val="00A945C0"/>
    <w:rsid w:val="00A949C2"/>
    <w:rsid w:val="00A94E05"/>
    <w:rsid w:val="00A95B1F"/>
    <w:rsid w:val="00A95ED4"/>
    <w:rsid w:val="00A9616D"/>
    <w:rsid w:val="00AA07E9"/>
    <w:rsid w:val="00AA32B9"/>
    <w:rsid w:val="00AA3BF8"/>
    <w:rsid w:val="00AA433A"/>
    <w:rsid w:val="00AA4C78"/>
    <w:rsid w:val="00AA51FD"/>
    <w:rsid w:val="00AA5478"/>
    <w:rsid w:val="00AA5A2D"/>
    <w:rsid w:val="00AA68C8"/>
    <w:rsid w:val="00AA69B8"/>
    <w:rsid w:val="00AA7B2C"/>
    <w:rsid w:val="00AB01F4"/>
    <w:rsid w:val="00AB04C4"/>
    <w:rsid w:val="00AB6695"/>
    <w:rsid w:val="00AB78E9"/>
    <w:rsid w:val="00AC1505"/>
    <w:rsid w:val="00AC1613"/>
    <w:rsid w:val="00AC1943"/>
    <w:rsid w:val="00AC247B"/>
    <w:rsid w:val="00AC402B"/>
    <w:rsid w:val="00AC46F4"/>
    <w:rsid w:val="00AC49D0"/>
    <w:rsid w:val="00AC4B8A"/>
    <w:rsid w:val="00AC667D"/>
    <w:rsid w:val="00AC7991"/>
    <w:rsid w:val="00AC7F67"/>
    <w:rsid w:val="00AD0235"/>
    <w:rsid w:val="00AD033C"/>
    <w:rsid w:val="00AD18A7"/>
    <w:rsid w:val="00AD2048"/>
    <w:rsid w:val="00AD3828"/>
    <w:rsid w:val="00AD3A2E"/>
    <w:rsid w:val="00AD3B71"/>
    <w:rsid w:val="00AD4C97"/>
    <w:rsid w:val="00AD62C3"/>
    <w:rsid w:val="00AD76C4"/>
    <w:rsid w:val="00AD783E"/>
    <w:rsid w:val="00AE017F"/>
    <w:rsid w:val="00AE01F7"/>
    <w:rsid w:val="00AE2BC0"/>
    <w:rsid w:val="00AE3404"/>
    <w:rsid w:val="00AE6D57"/>
    <w:rsid w:val="00AF0AF1"/>
    <w:rsid w:val="00AF2DBB"/>
    <w:rsid w:val="00AF54C9"/>
    <w:rsid w:val="00AF6D66"/>
    <w:rsid w:val="00AF7E3A"/>
    <w:rsid w:val="00AF7F22"/>
    <w:rsid w:val="00B00138"/>
    <w:rsid w:val="00B0223A"/>
    <w:rsid w:val="00B039ED"/>
    <w:rsid w:val="00B0431A"/>
    <w:rsid w:val="00B0683F"/>
    <w:rsid w:val="00B0700A"/>
    <w:rsid w:val="00B07310"/>
    <w:rsid w:val="00B10FE5"/>
    <w:rsid w:val="00B12EE2"/>
    <w:rsid w:val="00B12F02"/>
    <w:rsid w:val="00B13DE7"/>
    <w:rsid w:val="00B14A7F"/>
    <w:rsid w:val="00B1526A"/>
    <w:rsid w:val="00B1623D"/>
    <w:rsid w:val="00B16BA7"/>
    <w:rsid w:val="00B2133F"/>
    <w:rsid w:val="00B22843"/>
    <w:rsid w:val="00B22D60"/>
    <w:rsid w:val="00B26DC7"/>
    <w:rsid w:val="00B27B25"/>
    <w:rsid w:val="00B31164"/>
    <w:rsid w:val="00B32B99"/>
    <w:rsid w:val="00B331F4"/>
    <w:rsid w:val="00B33474"/>
    <w:rsid w:val="00B341B9"/>
    <w:rsid w:val="00B345FD"/>
    <w:rsid w:val="00B3494D"/>
    <w:rsid w:val="00B34B1E"/>
    <w:rsid w:val="00B34CD4"/>
    <w:rsid w:val="00B35BA6"/>
    <w:rsid w:val="00B36B01"/>
    <w:rsid w:val="00B36C4A"/>
    <w:rsid w:val="00B374DD"/>
    <w:rsid w:val="00B37D09"/>
    <w:rsid w:val="00B37F30"/>
    <w:rsid w:val="00B40923"/>
    <w:rsid w:val="00B40CBC"/>
    <w:rsid w:val="00B41019"/>
    <w:rsid w:val="00B417AD"/>
    <w:rsid w:val="00B41B7D"/>
    <w:rsid w:val="00B43473"/>
    <w:rsid w:val="00B4367D"/>
    <w:rsid w:val="00B43773"/>
    <w:rsid w:val="00B466DE"/>
    <w:rsid w:val="00B4783E"/>
    <w:rsid w:val="00B47AD6"/>
    <w:rsid w:val="00B50937"/>
    <w:rsid w:val="00B50BD9"/>
    <w:rsid w:val="00B50FCC"/>
    <w:rsid w:val="00B513DE"/>
    <w:rsid w:val="00B51F4B"/>
    <w:rsid w:val="00B54448"/>
    <w:rsid w:val="00B54EE2"/>
    <w:rsid w:val="00B55BA0"/>
    <w:rsid w:val="00B5609E"/>
    <w:rsid w:val="00B56781"/>
    <w:rsid w:val="00B57B3E"/>
    <w:rsid w:val="00B60878"/>
    <w:rsid w:val="00B6121E"/>
    <w:rsid w:val="00B6122C"/>
    <w:rsid w:val="00B620C9"/>
    <w:rsid w:val="00B63A85"/>
    <w:rsid w:val="00B63D20"/>
    <w:rsid w:val="00B6475C"/>
    <w:rsid w:val="00B64BBD"/>
    <w:rsid w:val="00B65A0D"/>
    <w:rsid w:val="00B65D1E"/>
    <w:rsid w:val="00B66438"/>
    <w:rsid w:val="00B668F0"/>
    <w:rsid w:val="00B7014F"/>
    <w:rsid w:val="00B712B5"/>
    <w:rsid w:val="00B72336"/>
    <w:rsid w:val="00B73CD9"/>
    <w:rsid w:val="00B74FD6"/>
    <w:rsid w:val="00B75502"/>
    <w:rsid w:val="00B766E3"/>
    <w:rsid w:val="00B77972"/>
    <w:rsid w:val="00B82B8F"/>
    <w:rsid w:val="00B82FD7"/>
    <w:rsid w:val="00B84833"/>
    <w:rsid w:val="00B85034"/>
    <w:rsid w:val="00B85273"/>
    <w:rsid w:val="00B85E48"/>
    <w:rsid w:val="00B86184"/>
    <w:rsid w:val="00B866F7"/>
    <w:rsid w:val="00B86C92"/>
    <w:rsid w:val="00B90185"/>
    <w:rsid w:val="00B90BAD"/>
    <w:rsid w:val="00B915E4"/>
    <w:rsid w:val="00B9219A"/>
    <w:rsid w:val="00B93803"/>
    <w:rsid w:val="00B95151"/>
    <w:rsid w:val="00B95C17"/>
    <w:rsid w:val="00B95F86"/>
    <w:rsid w:val="00B96120"/>
    <w:rsid w:val="00B96434"/>
    <w:rsid w:val="00BA228F"/>
    <w:rsid w:val="00BA2ECA"/>
    <w:rsid w:val="00BA3743"/>
    <w:rsid w:val="00BA3B8F"/>
    <w:rsid w:val="00BA4328"/>
    <w:rsid w:val="00BA47B9"/>
    <w:rsid w:val="00BA63AC"/>
    <w:rsid w:val="00BA7988"/>
    <w:rsid w:val="00BA7E8E"/>
    <w:rsid w:val="00BB0A65"/>
    <w:rsid w:val="00BB0DD6"/>
    <w:rsid w:val="00BB39C5"/>
    <w:rsid w:val="00BB3FCE"/>
    <w:rsid w:val="00BB469B"/>
    <w:rsid w:val="00BB55BD"/>
    <w:rsid w:val="00BB669A"/>
    <w:rsid w:val="00BB68D5"/>
    <w:rsid w:val="00BC070F"/>
    <w:rsid w:val="00BC31EF"/>
    <w:rsid w:val="00BC355C"/>
    <w:rsid w:val="00BC5E0C"/>
    <w:rsid w:val="00BC6153"/>
    <w:rsid w:val="00BC71F4"/>
    <w:rsid w:val="00BC7B20"/>
    <w:rsid w:val="00BD03AE"/>
    <w:rsid w:val="00BD11DA"/>
    <w:rsid w:val="00BD17D2"/>
    <w:rsid w:val="00BD2970"/>
    <w:rsid w:val="00BD2CF4"/>
    <w:rsid w:val="00BD75E6"/>
    <w:rsid w:val="00BD7BCA"/>
    <w:rsid w:val="00BE0074"/>
    <w:rsid w:val="00BE18A2"/>
    <w:rsid w:val="00BE1BEF"/>
    <w:rsid w:val="00BE1FCC"/>
    <w:rsid w:val="00BE20A2"/>
    <w:rsid w:val="00BE3A68"/>
    <w:rsid w:val="00BE3A69"/>
    <w:rsid w:val="00BE59AF"/>
    <w:rsid w:val="00BE7EB3"/>
    <w:rsid w:val="00BF0669"/>
    <w:rsid w:val="00BF1635"/>
    <w:rsid w:val="00BF2E6A"/>
    <w:rsid w:val="00BF49EE"/>
    <w:rsid w:val="00BF5500"/>
    <w:rsid w:val="00BF7D3C"/>
    <w:rsid w:val="00C011F3"/>
    <w:rsid w:val="00C01CA8"/>
    <w:rsid w:val="00C033AA"/>
    <w:rsid w:val="00C04F01"/>
    <w:rsid w:val="00C05A9D"/>
    <w:rsid w:val="00C073E3"/>
    <w:rsid w:val="00C07572"/>
    <w:rsid w:val="00C07581"/>
    <w:rsid w:val="00C11ACC"/>
    <w:rsid w:val="00C1365A"/>
    <w:rsid w:val="00C13988"/>
    <w:rsid w:val="00C13E2A"/>
    <w:rsid w:val="00C15103"/>
    <w:rsid w:val="00C1528A"/>
    <w:rsid w:val="00C16A75"/>
    <w:rsid w:val="00C17052"/>
    <w:rsid w:val="00C208D5"/>
    <w:rsid w:val="00C22A5A"/>
    <w:rsid w:val="00C22E5D"/>
    <w:rsid w:val="00C24533"/>
    <w:rsid w:val="00C25475"/>
    <w:rsid w:val="00C2624D"/>
    <w:rsid w:val="00C26CA5"/>
    <w:rsid w:val="00C2740F"/>
    <w:rsid w:val="00C27457"/>
    <w:rsid w:val="00C30451"/>
    <w:rsid w:val="00C30CEF"/>
    <w:rsid w:val="00C31B55"/>
    <w:rsid w:val="00C3235F"/>
    <w:rsid w:val="00C328DF"/>
    <w:rsid w:val="00C3375A"/>
    <w:rsid w:val="00C34D11"/>
    <w:rsid w:val="00C354FA"/>
    <w:rsid w:val="00C36278"/>
    <w:rsid w:val="00C4031F"/>
    <w:rsid w:val="00C408EA"/>
    <w:rsid w:val="00C409F2"/>
    <w:rsid w:val="00C428E7"/>
    <w:rsid w:val="00C44EA7"/>
    <w:rsid w:val="00C46202"/>
    <w:rsid w:val="00C50855"/>
    <w:rsid w:val="00C50F52"/>
    <w:rsid w:val="00C5313C"/>
    <w:rsid w:val="00C531D4"/>
    <w:rsid w:val="00C53EC0"/>
    <w:rsid w:val="00C53F67"/>
    <w:rsid w:val="00C55870"/>
    <w:rsid w:val="00C5629D"/>
    <w:rsid w:val="00C563F0"/>
    <w:rsid w:val="00C57460"/>
    <w:rsid w:val="00C65A72"/>
    <w:rsid w:val="00C70175"/>
    <w:rsid w:val="00C711E2"/>
    <w:rsid w:val="00C72046"/>
    <w:rsid w:val="00C724DB"/>
    <w:rsid w:val="00C72B75"/>
    <w:rsid w:val="00C72DE7"/>
    <w:rsid w:val="00C7376A"/>
    <w:rsid w:val="00C74EAC"/>
    <w:rsid w:val="00C74F96"/>
    <w:rsid w:val="00C7587D"/>
    <w:rsid w:val="00C75F71"/>
    <w:rsid w:val="00C76840"/>
    <w:rsid w:val="00C76A37"/>
    <w:rsid w:val="00C779E5"/>
    <w:rsid w:val="00C8129D"/>
    <w:rsid w:val="00C81962"/>
    <w:rsid w:val="00C84854"/>
    <w:rsid w:val="00C86BBE"/>
    <w:rsid w:val="00C87A9E"/>
    <w:rsid w:val="00C87BB9"/>
    <w:rsid w:val="00C90757"/>
    <w:rsid w:val="00C9132E"/>
    <w:rsid w:val="00C92A13"/>
    <w:rsid w:val="00C92FB3"/>
    <w:rsid w:val="00C97148"/>
    <w:rsid w:val="00C97777"/>
    <w:rsid w:val="00CA06F0"/>
    <w:rsid w:val="00CA09CD"/>
    <w:rsid w:val="00CA14E3"/>
    <w:rsid w:val="00CA3377"/>
    <w:rsid w:val="00CA4EE2"/>
    <w:rsid w:val="00CA50AE"/>
    <w:rsid w:val="00CA5126"/>
    <w:rsid w:val="00CA5FCB"/>
    <w:rsid w:val="00CA7FA4"/>
    <w:rsid w:val="00CB06AE"/>
    <w:rsid w:val="00CB3834"/>
    <w:rsid w:val="00CB3F57"/>
    <w:rsid w:val="00CB6C19"/>
    <w:rsid w:val="00CB7288"/>
    <w:rsid w:val="00CC0AEC"/>
    <w:rsid w:val="00CC1FED"/>
    <w:rsid w:val="00CC3A21"/>
    <w:rsid w:val="00CC3A81"/>
    <w:rsid w:val="00CC3CD8"/>
    <w:rsid w:val="00CC42E3"/>
    <w:rsid w:val="00CC5EF0"/>
    <w:rsid w:val="00CC6443"/>
    <w:rsid w:val="00CC70D6"/>
    <w:rsid w:val="00CC77DB"/>
    <w:rsid w:val="00CC7A5C"/>
    <w:rsid w:val="00CD06F7"/>
    <w:rsid w:val="00CD0F73"/>
    <w:rsid w:val="00CD139A"/>
    <w:rsid w:val="00CD15F6"/>
    <w:rsid w:val="00CD1D1D"/>
    <w:rsid w:val="00CD1EC5"/>
    <w:rsid w:val="00CD36BE"/>
    <w:rsid w:val="00CD388E"/>
    <w:rsid w:val="00CD6241"/>
    <w:rsid w:val="00CD6A09"/>
    <w:rsid w:val="00CD7DC4"/>
    <w:rsid w:val="00CE0561"/>
    <w:rsid w:val="00CE0749"/>
    <w:rsid w:val="00CE2732"/>
    <w:rsid w:val="00CE303A"/>
    <w:rsid w:val="00CE3118"/>
    <w:rsid w:val="00CE325F"/>
    <w:rsid w:val="00CE4656"/>
    <w:rsid w:val="00CE49D6"/>
    <w:rsid w:val="00CE579D"/>
    <w:rsid w:val="00CE76CD"/>
    <w:rsid w:val="00CE77E4"/>
    <w:rsid w:val="00CE79DD"/>
    <w:rsid w:val="00CF40A8"/>
    <w:rsid w:val="00CF5191"/>
    <w:rsid w:val="00CF65D5"/>
    <w:rsid w:val="00CF79EA"/>
    <w:rsid w:val="00D00348"/>
    <w:rsid w:val="00D022B6"/>
    <w:rsid w:val="00D027A3"/>
    <w:rsid w:val="00D02DEF"/>
    <w:rsid w:val="00D06747"/>
    <w:rsid w:val="00D067C0"/>
    <w:rsid w:val="00D067F1"/>
    <w:rsid w:val="00D070D9"/>
    <w:rsid w:val="00D1032B"/>
    <w:rsid w:val="00D11046"/>
    <w:rsid w:val="00D112A7"/>
    <w:rsid w:val="00D13224"/>
    <w:rsid w:val="00D13927"/>
    <w:rsid w:val="00D13EC3"/>
    <w:rsid w:val="00D14DA4"/>
    <w:rsid w:val="00D17AE2"/>
    <w:rsid w:val="00D22384"/>
    <w:rsid w:val="00D22D30"/>
    <w:rsid w:val="00D24DF2"/>
    <w:rsid w:val="00D254DC"/>
    <w:rsid w:val="00D25B7C"/>
    <w:rsid w:val="00D31567"/>
    <w:rsid w:val="00D323D5"/>
    <w:rsid w:val="00D3307D"/>
    <w:rsid w:val="00D336F9"/>
    <w:rsid w:val="00D33F03"/>
    <w:rsid w:val="00D36741"/>
    <w:rsid w:val="00D372CD"/>
    <w:rsid w:val="00D37650"/>
    <w:rsid w:val="00D41299"/>
    <w:rsid w:val="00D41491"/>
    <w:rsid w:val="00D433AC"/>
    <w:rsid w:val="00D435E5"/>
    <w:rsid w:val="00D43A73"/>
    <w:rsid w:val="00D472B5"/>
    <w:rsid w:val="00D47B88"/>
    <w:rsid w:val="00D50530"/>
    <w:rsid w:val="00D50B72"/>
    <w:rsid w:val="00D51156"/>
    <w:rsid w:val="00D51390"/>
    <w:rsid w:val="00D53374"/>
    <w:rsid w:val="00D53D33"/>
    <w:rsid w:val="00D541F8"/>
    <w:rsid w:val="00D55341"/>
    <w:rsid w:val="00D56389"/>
    <w:rsid w:val="00D61946"/>
    <w:rsid w:val="00D629C0"/>
    <w:rsid w:val="00D64B86"/>
    <w:rsid w:val="00D66324"/>
    <w:rsid w:val="00D67359"/>
    <w:rsid w:val="00D703E7"/>
    <w:rsid w:val="00D70CD9"/>
    <w:rsid w:val="00D7365D"/>
    <w:rsid w:val="00D7490F"/>
    <w:rsid w:val="00D749EE"/>
    <w:rsid w:val="00D74C62"/>
    <w:rsid w:val="00D75630"/>
    <w:rsid w:val="00D75CEE"/>
    <w:rsid w:val="00D766A6"/>
    <w:rsid w:val="00D7685D"/>
    <w:rsid w:val="00D76FEE"/>
    <w:rsid w:val="00D8017B"/>
    <w:rsid w:val="00D807A9"/>
    <w:rsid w:val="00D80ECB"/>
    <w:rsid w:val="00D82862"/>
    <w:rsid w:val="00D844E6"/>
    <w:rsid w:val="00D85774"/>
    <w:rsid w:val="00D91111"/>
    <w:rsid w:val="00D9180F"/>
    <w:rsid w:val="00D91FFA"/>
    <w:rsid w:val="00D92A9F"/>
    <w:rsid w:val="00D92D4C"/>
    <w:rsid w:val="00D93091"/>
    <w:rsid w:val="00D96AF9"/>
    <w:rsid w:val="00D97EE9"/>
    <w:rsid w:val="00DA22AB"/>
    <w:rsid w:val="00DA479B"/>
    <w:rsid w:val="00DA5A2C"/>
    <w:rsid w:val="00DA5BAC"/>
    <w:rsid w:val="00DA6964"/>
    <w:rsid w:val="00DA74EE"/>
    <w:rsid w:val="00DA7959"/>
    <w:rsid w:val="00DB094B"/>
    <w:rsid w:val="00DB160C"/>
    <w:rsid w:val="00DB2246"/>
    <w:rsid w:val="00DB4D06"/>
    <w:rsid w:val="00DB6897"/>
    <w:rsid w:val="00DB6A9B"/>
    <w:rsid w:val="00DB72C3"/>
    <w:rsid w:val="00DB77D5"/>
    <w:rsid w:val="00DB7C24"/>
    <w:rsid w:val="00DC00B1"/>
    <w:rsid w:val="00DC37FB"/>
    <w:rsid w:val="00DC4336"/>
    <w:rsid w:val="00DC4FA3"/>
    <w:rsid w:val="00DC53A7"/>
    <w:rsid w:val="00DC5E5F"/>
    <w:rsid w:val="00DC5FEE"/>
    <w:rsid w:val="00DC76EE"/>
    <w:rsid w:val="00DD0BF0"/>
    <w:rsid w:val="00DD3083"/>
    <w:rsid w:val="00DD30E6"/>
    <w:rsid w:val="00DD33AE"/>
    <w:rsid w:val="00DD38BC"/>
    <w:rsid w:val="00DD5C99"/>
    <w:rsid w:val="00DD5FB8"/>
    <w:rsid w:val="00DD609A"/>
    <w:rsid w:val="00DD63EE"/>
    <w:rsid w:val="00DE1948"/>
    <w:rsid w:val="00DE221A"/>
    <w:rsid w:val="00DE23B2"/>
    <w:rsid w:val="00DE2858"/>
    <w:rsid w:val="00DE5D44"/>
    <w:rsid w:val="00DE5EE6"/>
    <w:rsid w:val="00DF067F"/>
    <w:rsid w:val="00DF0971"/>
    <w:rsid w:val="00DF0F0B"/>
    <w:rsid w:val="00DF17ED"/>
    <w:rsid w:val="00DF2489"/>
    <w:rsid w:val="00DF3A64"/>
    <w:rsid w:val="00DF428B"/>
    <w:rsid w:val="00DF55AB"/>
    <w:rsid w:val="00DF5E17"/>
    <w:rsid w:val="00DF65C4"/>
    <w:rsid w:val="00DF695A"/>
    <w:rsid w:val="00DF77CC"/>
    <w:rsid w:val="00DF7E70"/>
    <w:rsid w:val="00DF7EE1"/>
    <w:rsid w:val="00E001CE"/>
    <w:rsid w:val="00E010B9"/>
    <w:rsid w:val="00E0167C"/>
    <w:rsid w:val="00E01B0C"/>
    <w:rsid w:val="00E01D86"/>
    <w:rsid w:val="00E02418"/>
    <w:rsid w:val="00E03090"/>
    <w:rsid w:val="00E054DC"/>
    <w:rsid w:val="00E05CCB"/>
    <w:rsid w:val="00E06263"/>
    <w:rsid w:val="00E06950"/>
    <w:rsid w:val="00E071AC"/>
    <w:rsid w:val="00E076A6"/>
    <w:rsid w:val="00E07CE3"/>
    <w:rsid w:val="00E11872"/>
    <w:rsid w:val="00E118E5"/>
    <w:rsid w:val="00E13AC2"/>
    <w:rsid w:val="00E142CD"/>
    <w:rsid w:val="00E14314"/>
    <w:rsid w:val="00E14784"/>
    <w:rsid w:val="00E15598"/>
    <w:rsid w:val="00E15BF7"/>
    <w:rsid w:val="00E16572"/>
    <w:rsid w:val="00E16D26"/>
    <w:rsid w:val="00E201A9"/>
    <w:rsid w:val="00E204E6"/>
    <w:rsid w:val="00E206E5"/>
    <w:rsid w:val="00E214B0"/>
    <w:rsid w:val="00E2158C"/>
    <w:rsid w:val="00E2326A"/>
    <w:rsid w:val="00E24C26"/>
    <w:rsid w:val="00E2518E"/>
    <w:rsid w:val="00E2583E"/>
    <w:rsid w:val="00E26370"/>
    <w:rsid w:val="00E27803"/>
    <w:rsid w:val="00E27A0D"/>
    <w:rsid w:val="00E33B3E"/>
    <w:rsid w:val="00E3405E"/>
    <w:rsid w:val="00E340B1"/>
    <w:rsid w:val="00E352BC"/>
    <w:rsid w:val="00E41A83"/>
    <w:rsid w:val="00E41C04"/>
    <w:rsid w:val="00E41D12"/>
    <w:rsid w:val="00E41E72"/>
    <w:rsid w:val="00E41FC3"/>
    <w:rsid w:val="00E440EB"/>
    <w:rsid w:val="00E4417A"/>
    <w:rsid w:val="00E4670D"/>
    <w:rsid w:val="00E47496"/>
    <w:rsid w:val="00E47DF9"/>
    <w:rsid w:val="00E50352"/>
    <w:rsid w:val="00E50DDB"/>
    <w:rsid w:val="00E51400"/>
    <w:rsid w:val="00E51D6F"/>
    <w:rsid w:val="00E52A04"/>
    <w:rsid w:val="00E54929"/>
    <w:rsid w:val="00E5494A"/>
    <w:rsid w:val="00E563D5"/>
    <w:rsid w:val="00E56B5B"/>
    <w:rsid w:val="00E605CD"/>
    <w:rsid w:val="00E60BB9"/>
    <w:rsid w:val="00E6154E"/>
    <w:rsid w:val="00E621B4"/>
    <w:rsid w:val="00E63BF3"/>
    <w:rsid w:val="00E64D49"/>
    <w:rsid w:val="00E66446"/>
    <w:rsid w:val="00E664B1"/>
    <w:rsid w:val="00E66629"/>
    <w:rsid w:val="00E677DE"/>
    <w:rsid w:val="00E7050C"/>
    <w:rsid w:val="00E71DA0"/>
    <w:rsid w:val="00E73015"/>
    <w:rsid w:val="00E74816"/>
    <w:rsid w:val="00E74C12"/>
    <w:rsid w:val="00E7527E"/>
    <w:rsid w:val="00E752F6"/>
    <w:rsid w:val="00E755A6"/>
    <w:rsid w:val="00E76749"/>
    <w:rsid w:val="00E819AF"/>
    <w:rsid w:val="00E8202D"/>
    <w:rsid w:val="00E82E06"/>
    <w:rsid w:val="00E850C7"/>
    <w:rsid w:val="00E8757D"/>
    <w:rsid w:val="00E87D4C"/>
    <w:rsid w:val="00E91D42"/>
    <w:rsid w:val="00E92397"/>
    <w:rsid w:val="00E93478"/>
    <w:rsid w:val="00E938CD"/>
    <w:rsid w:val="00E93D90"/>
    <w:rsid w:val="00E967D0"/>
    <w:rsid w:val="00E97185"/>
    <w:rsid w:val="00E972F1"/>
    <w:rsid w:val="00E97520"/>
    <w:rsid w:val="00EA2A06"/>
    <w:rsid w:val="00EA2B48"/>
    <w:rsid w:val="00EA34C3"/>
    <w:rsid w:val="00EA5E71"/>
    <w:rsid w:val="00EA6AE7"/>
    <w:rsid w:val="00EA75C3"/>
    <w:rsid w:val="00EB0272"/>
    <w:rsid w:val="00EB13C3"/>
    <w:rsid w:val="00EB3416"/>
    <w:rsid w:val="00EB3B01"/>
    <w:rsid w:val="00EB4307"/>
    <w:rsid w:val="00EB47B9"/>
    <w:rsid w:val="00EB485C"/>
    <w:rsid w:val="00EB561E"/>
    <w:rsid w:val="00EB573A"/>
    <w:rsid w:val="00EB600D"/>
    <w:rsid w:val="00EB7637"/>
    <w:rsid w:val="00EB7C90"/>
    <w:rsid w:val="00EC26B4"/>
    <w:rsid w:val="00EC2A00"/>
    <w:rsid w:val="00EC2C2C"/>
    <w:rsid w:val="00EC33E4"/>
    <w:rsid w:val="00EC4740"/>
    <w:rsid w:val="00EC4D7D"/>
    <w:rsid w:val="00EC5CE3"/>
    <w:rsid w:val="00EC7CB7"/>
    <w:rsid w:val="00ED06FE"/>
    <w:rsid w:val="00ED15F6"/>
    <w:rsid w:val="00ED223D"/>
    <w:rsid w:val="00ED2382"/>
    <w:rsid w:val="00ED24D6"/>
    <w:rsid w:val="00ED3A3F"/>
    <w:rsid w:val="00ED3DEE"/>
    <w:rsid w:val="00ED530A"/>
    <w:rsid w:val="00ED5504"/>
    <w:rsid w:val="00ED7E8C"/>
    <w:rsid w:val="00EE0211"/>
    <w:rsid w:val="00EE0CAE"/>
    <w:rsid w:val="00EE2E27"/>
    <w:rsid w:val="00EE3268"/>
    <w:rsid w:val="00EE5B35"/>
    <w:rsid w:val="00EE5CD9"/>
    <w:rsid w:val="00EE60DD"/>
    <w:rsid w:val="00EE6237"/>
    <w:rsid w:val="00EE6A1D"/>
    <w:rsid w:val="00EE6AAE"/>
    <w:rsid w:val="00EE7CAB"/>
    <w:rsid w:val="00EE7D9C"/>
    <w:rsid w:val="00EF0A73"/>
    <w:rsid w:val="00EF29D3"/>
    <w:rsid w:val="00EF2A81"/>
    <w:rsid w:val="00EF3269"/>
    <w:rsid w:val="00EF398C"/>
    <w:rsid w:val="00EF5C3E"/>
    <w:rsid w:val="00EF6C75"/>
    <w:rsid w:val="00EF7893"/>
    <w:rsid w:val="00F008C1"/>
    <w:rsid w:val="00F00938"/>
    <w:rsid w:val="00F01FC6"/>
    <w:rsid w:val="00F022F0"/>
    <w:rsid w:val="00F0328E"/>
    <w:rsid w:val="00F03C18"/>
    <w:rsid w:val="00F05E4F"/>
    <w:rsid w:val="00F05F54"/>
    <w:rsid w:val="00F0644C"/>
    <w:rsid w:val="00F07159"/>
    <w:rsid w:val="00F07361"/>
    <w:rsid w:val="00F07E10"/>
    <w:rsid w:val="00F10922"/>
    <w:rsid w:val="00F11091"/>
    <w:rsid w:val="00F14E59"/>
    <w:rsid w:val="00F14F82"/>
    <w:rsid w:val="00F14F94"/>
    <w:rsid w:val="00F17B1D"/>
    <w:rsid w:val="00F17CBB"/>
    <w:rsid w:val="00F22FB0"/>
    <w:rsid w:val="00F23317"/>
    <w:rsid w:val="00F23AB2"/>
    <w:rsid w:val="00F242DD"/>
    <w:rsid w:val="00F252C3"/>
    <w:rsid w:val="00F26A0E"/>
    <w:rsid w:val="00F317B6"/>
    <w:rsid w:val="00F32406"/>
    <w:rsid w:val="00F3282F"/>
    <w:rsid w:val="00F32F53"/>
    <w:rsid w:val="00F33D69"/>
    <w:rsid w:val="00F36107"/>
    <w:rsid w:val="00F40176"/>
    <w:rsid w:val="00F408E1"/>
    <w:rsid w:val="00F419F5"/>
    <w:rsid w:val="00F41A32"/>
    <w:rsid w:val="00F41C8D"/>
    <w:rsid w:val="00F4297F"/>
    <w:rsid w:val="00F43D1D"/>
    <w:rsid w:val="00F440E4"/>
    <w:rsid w:val="00F45B4C"/>
    <w:rsid w:val="00F47557"/>
    <w:rsid w:val="00F4756C"/>
    <w:rsid w:val="00F50EF1"/>
    <w:rsid w:val="00F51317"/>
    <w:rsid w:val="00F52E4D"/>
    <w:rsid w:val="00F52FBD"/>
    <w:rsid w:val="00F53329"/>
    <w:rsid w:val="00F533A2"/>
    <w:rsid w:val="00F551E2"/>
    <w:rsid w:val="00F55451"/>
    <w:rsid w:val="00F561C8"/>
    <w:rsid w:val="00F57B8E"/>
    <w:rsid w:val="00F6080C"/>
    <w:rsid w:val="00F61037"/>
    <w:rsid w:val="00F62DAA"/>
    <w:rsid w:val="00F65893"/>
    <w:rsid w:val="00F65AD5"/>
    <w:rsid w:val="00F71630"/>
    <w:rsid w:val="00F71B5F"/>
    <w:rsid w:val="00F7228A"/>
    <w:rsid w:val="00F749EE"/>
    <w:rsid w:val="00F74A5A"/>
    <w:rsid w:val="00F74D3C"/>
    <w:rsid w:val="00F75FFD"/>
    <w:rsid w:val="00F761F7"/>
    <w:rsid w:val="00F76549"/>
    <w:rsid w:val="00F80068"/>
    <w:rsid w:val="00F806F3"/>
    <w:rsid w:val="00F83ED2"/>
    <w:rsid w:val="00F85350"/>
    <w:rsid w:val="00F867B8"/>
    <w:rsid w:val="00F87A50"/>
    <w:rsid w:val="00F900FD"/>
    <w:rsid w:val="00F90DD4"/>
    <w:rsid w:val="00F92453"/>
    <w:rsid w:val="00F936B4"/>
    <w:rsid w:val="00F93792"/>
    <w:rsid w:val="00F94318"/>
    <w:rsid w:val="00F9476C"/>
    <w:rsid w:val="00F94ED2"/>
    <w:rsid w:val="00F95581"/>
    <w:rsid w:val="00F961EF"/>
    <w:rsid w:val="00F96618"/>
    <w:rsid w:val="00F9715B"/>
    <w:rsid w:val="00F97AE6"/>
    <w:rsid w:val="00FA0CFF"/>
    <w:rsid w:val="00FA1397"/>
    <w:rsid w:val="00FA18D5"/>
    <w:rsid w:val="00FA1D77"/>
    <w:rsid w:val="00FA312C"/>
    <w:rsid w:val="00FA38ED"/>
    <w:rsid w:val="00FA412B"/>
    <w:rsid w:val="00FA427E"/>
    <w:rsid w:val="00FA429F"/>
    <w:rsid w:val="00FA4791"/>
    <w:rsid w:val="00FA54CB"/>
    <w:rsid w:val="00FA6274"/>
    <w:rsid w:val="00FA6D98"/>
    <w:rsid w:val="00FA7E07"/>
    <w:rsid w:val="00FB06D9"/>
    <w:rsid w:val="00FB15FD"/>
    <w:rsid w:val="00FB1EA8"/>
    <w:rsid w:val="00FB3283"/>
    <w:rsid w:val="00FB3814"/>
    <w:rsid w:val="00FB4EE1"/>
    <w:rsid w:val="00FB72EF"/>
    <w:rsid w:val="00FC0C60"/>
    <w:rsid w:val="00FC4BD8"/>
    <w:rsid w:val="00FC4FB8"/>
    <w:rsid w:val="00FC55B8"/>
    <w:rsid w:val="00FC6198"/>
    <w:rsid w:val="00FC6A88"/>
    <w:rsid w:val="00FC7A77"/>
    <w:rsid w:val="00FD0B8D"/>
    <w:rsid w:val="00FD0D97"/>
    <w:rsid w:val="00FD102B"/>
    <w:rsid w:val="00FD1175"/>
    <w:rsid w:val="00FD1308"/>
    <w:rsid w:val="00FD1B96"/>
    <w:rsid w:val="00FD215F"/>
    <w:rsid w:val="00FD2194"/>
    <w:rsid w:val="00FD44E8"/>
    <w:rsid w:val="00FD493A"/>
    <w:rsid w:val="00FD609F"/>
    <w:rsid w:val="00FD770B"/>
    <w:rsid w:val="00FE14E1"/>
    <w:rsid w:val="00FE190A"/>
    <w:rsid w:val="00FE2DCD"/>
    <w:rsid w:val="00FE2DFB"/>
    <w:rsid w:val="00FE3069"/>
    <w:rsid w:val="00FE4B22"/>
    <w:rsid w:val="00FE59D8"/>
    <w:rsid w:val="00FE75C8"/>
    <w:rsid w:val="00FE7BB2"/>
    <w:rsid w:val="00FF0537"/>
    <w:rsid w:val="00FF26F4"/>
    <w:rsid w:val="00FF3430"/>
    <w:rsid w:val="00FF36B3"/>
    <w:rsid w:val="00FF3909"/>
    <w:rsid w:val="00FF4808"/>
    <w:rsid w:val="00FF522C"/>
    <w:rsid w:val="00FF535B"/>
    <w:rsid w:val="00FF6802"/>
    <w:rsid w:val="00FF70E8"/>
    <w:rsid w:val="00FF7C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198A4AA"/>
  <w15:chartTrackingRefBased/>
  <w15:docId w15:val="{0B82111A-6C2B-4262-805D-B7F7FBF0C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67C3"/>
    <w:pPr>
      <w:widowControl w:val="0"/>
      <w:ind w:left="766" w:hanging="766"/>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87785"/>
    <w:pPr>
      <w:tabs>
        <w:tab w:val="center" w:pos="4252"/>
        <w:tab w:val="right" w:pos="8504"/>
      </w:tabs>
      <w:snapToGrid w:val="0"/>
    </w:pPr>
  </w:style>
  <w:style w:type="character" w:customStyle="1" w:styleId="a4">
    <w:name w:val="ヘッダー (文字)"/>
    <w:basedOn w:val="a0"/>
    <w:link w:val="a3"/>
    <w:uiPriority w:val="99"/>
    <w:rsid w:val="00287785"/>
  </w:style>
  <w:style w:type="paragraph" w:styleId="a5">
    <w:name w:val="footer"/>
    <w:basedOn w:val="a"/>
    <w:link w:val="a6"/>
    <w:uiPriority w:val="99"/>
    <w:unhideWhenUsed/>
    <w:rsid w:val="00287785"/>
    <w:pPr>
      <w:tabs>
        <w:tab w:val="center" w:pos="4252"/>
        <w:tab w:val="right" w:pos="8504"/>
      </w:tabs>
      <w:snapToGrid w:val="0"/>
    </w:pPr>
  </w:style>
  <w:style w:type="character" w:customStyle="1" w:styleId="a6">
    <w:name w:val="フッター (文字)"/>
    <w:basedOn w:val="a0"/>
    <w:link w:val="a5"/>
    <w:uiPriority w:val="99"/>
    <w:rsid w:val="00287785"/>
  </w:style>
  <w:style w:type="character" w:styleId="a7">
    <w:name w:val="annotation reference"/>
    <w:uiPriority w:val="99"/>
    <w:semiHidden/>
    <w:unhideWhenUsed/>
    <w:rsid w:val="00F22FB0"/>
    <w:rPr>
      <w:sz w:val="18"/>
      <w:szCs w:val="18"/>
    </w:rPr>
  </w:style>
  <w:style w:type="paragraph" w:styleId="a8">
    <w:name w:val="annotation text"/>
    <w:basedOn w:val="a"/>
    <w:link w:val="a9"/>
    <w:uiPriority w:val="99"/>
    <w:semiHidden/>
    <w:unhideWhenUsed/>
    <w:rsid w:val="00F22FB0"/>
    <w:pPr>
      <w:jc w:val="left"/>
    </w:pPr>
  </w:style>
  <w:style w:type="character" w:customStyle="1" w:styleId="a9">
    <w:name w:val="コメント文字列 (文字)"/>
    <w:link w:val="a8"/>
    <w:uiPriority w:val="99"/>
    <w:semiHidden/>
    <w:rsid w:val="00F22FB0"/>
    <w:rPr>
      <w:kern w:val="2"/>
      <w:sz w:val="21"/>
      <w:szCs w:val="22"/>
    </w:rPr>
  </w:style>
  <w:style w:type="paragraph" w:styleId="aa">
    <w:name w:val="annotation subject"/>
    <w:basedOn w:val="a8"/>
    <w:next w:val="a8"/>
    <w:link w:val="ab"/>
    <w:uiPriority w:val="99"/>
    <w:semiHidden/>
    <w:unhideWhenUsed/>
    <w:rsid w:val="00F22FB0"/>
    <w:rPr>
      <w:b/>
      <w:bCs/>
    </w:rPr>
  </w:style>
  <w:style w:type="character" w:customStyle="1" w:styleId="ab">
    <w:name w:val="コメント内容 (文字)"/>
    <w:link w:val="aa"/>
    <w:uiPriority w:val="99"/>
    <w:semiHidden/>
    <w:rsid w:val="00F22FB0"/>
    <w:rPr>
      <w:b/>
      <w:bCs/>
      <w:kern w:val="2"/>
      <w:sz w:val="21"/>
      <w:szCs w:val="22"/>
    </w:rPr>
  </w:style>
  <w:style w:type="paragraph" w:styleId="ac">
    <w:name w:val="Balloon Text"/>
    <w:basedOn w:val="a"/>
    <w:link w:val="ad"/>
    <w:uiPriority w:val="99"/>
    <w:semiHidden/>
    <w:unhideWhenUsed/>
    <w:rsid w:val="00F22FB0"/>
    <w:rPr>
      <w:rFonts w:ascii="Arial" w:eastAsia="ＭＳ ゴシック" w:hAnsi="Arial"/>
      <w:sz w:val="18"/>
      <w:szCs w:val="18"/>
    </w:rPr>
  </w:style>
  <w:style w:type="character" w:customStyle="1" w:styleId="ad">
    <w:name w:val="吹き出し (文字)"/>
    <w:link w:val="ac"/>
    <w:uiPriority w:val="99"/>
    <w:semiHidden/>
    <w:rsid w:val="00F22FB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6632516">
      <w:bodyDiv w:val="1"/>
      <w:marLeft w:val="0"/>
      <w:marRight w:val="0"/>
      <w:marTop w:val="0"/>
      <w:marBottom w:val="0"/>
      <w:divBdr>
        <w:top w:val="none" w:sz="0" w:space="0" w:color="auto"/>
        <w:left w:val="none" w:sz="0" w:space="0" w:color="auto"/>
        <w:bottom w:val="none" w:sz="0" w:space="0" w:color="auto"/>
        <w:right w:val="none" w:sz="0" w:space="0" w:color="auto"/>
      </w:divBdr>
    </w:div>
    <w:div w:id="1662655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1/relationships/commentsExtended" Target="commentsExtended.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393</Words>
  <Characters>2243</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徳島大学病院臨床試験管理センター</dc:creator>
  <cp:keywords/>
  <dc:description/>
  <cp:lastModifiedBy>user</cp:lastModifiedBy>
  <cp:revision>3</cp:revision>
  <dcterms:created xsi:type="dcterms:W3CDTF">2019-03-29T11:37:00Z</dcterms:created>
  <dcterms:modified xsi:type="dcterms:W3CDTF">2019-04-08T00:52:00Z</dcterms:modified>
</cp:coreProperties>
</file>